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B68A6" w14:textId="77777777" w:rsidR="00931F15" w:rsidRDefault="00931F15" w:rsidP="00931F15">
      <w:pPr>
        <w:widowControl w:val="0"/>
        <w:spacing w:line="360" w:lineRule="auto"/>
        <w:ind w:firstLine="567"/>
        <w:contextualSpacing/>
        <w:jc w:val="right"/>
        <w:rPr>
          <w:rFonts w:ascii="GHEA Grapalat" w:hAnsi="GHEA Grapalat" w:cs="Sylfaen"/>
          <w:i/>
        </w:rPr>
      </w:pPr>
      <w:r>
        <w:rPr>
          <w:rFonts w:ascii="GHEA Grapalat" w:hAnsi="GHEA Grapalat"/>
          <w:i/>
        </w:rPr>
        <w:t>Приложение №7</w:t>
      </w:r>
    </w:p>
    <w:p w14:paraId="47CA7D6C" w14:textId="77777777" w:rsidR="00931F15" w:rsidRDefault="00931F15" w:rsidP="00931F15">
      <w:pPr>
        <w:widowControl w:val="0"/>
        <w:spacing w:line="360" w:lineRule="auto"/>
        <w:ind w:firstLine="567"/>
        <w:jc w:val="right"/>
        <w:rPr>
          <w:rFonts w:ascii="GHEA Grapalat" w:hAnsi="GHEA Grapalat" w:cs="Sylfaen"/>
          <w:i/>
        </w:rPr>
      </w:pPr>
      <w:r>
        <w:rPr>
          <w:rFonts w:ascii="GHEA Grapalat" w:hAnsi="GHEA Grapalat"/>
          <w:i/>
        </w:rPr>
        <w:t xml:space="preserve">к приказу Министра финансов РА </w:t>
      </w:r>
      <w:r>
        <w:rPr>
          <w:rFonts w:ascii="GHEA Grapalat" w:hAnsi="GHEA Grapalat" w:cs="Sylfaen"/>
          <w:i/>
        </w:rPr>
        <w:br/>
      </w:r>
      <w:r>
        <w:rPr>
          <w:rFonts w:ascii="GHEA Grapalat" w:hAnsi="GHEA Grapalat"/>
          <w:i/>
        </w:rPr>
        <w:t>от 01 июля 2025 года № 239</w:t>
      </w:r>
      <w:r>
        <w:rPr>
          <w:rFonts w:ascii="GHEA Grapalat" w:hAnsi="GHEA Grapalat"/>
          <w:i/>
          <w:lang w:val="hy-AM"/>
        </w:rPr>
        <w:t>-</w:t>
      </w:r>
      <w:r>
        <w:rPr>
          <w:rFonts w:ascii="GHEA Grapalat" w:hAnsi="GHEA Grapalat"/>
          <w:i/>
        </w:rPr>
        <w:t>A</w:t>
      </w:r>
    </w:p>
    <w:p w14:paraId="64EA8E84" w14:textId="77777777" w:rsidR="00E26FEE" w:rsidRPr="00E26FEE" w:rsidDel="004C77C7" w:rsidRDefault="00E26FEE" w:rsidP="004C77C7">
      <w:pPr>
        <w:widowControl w:val="0"/>
        <w:spacing w:after="160" w:line="360" w:lineRule="auto"/>
        <w:ind w:right="-7"/>
        <w:rPr>
          <w:del w:id="0" w:author="VIKA" w:date="2023-12-19T13:36:00Z"/>
          <w:rFonts w:ascii="GHEA Grapalat" w:hAnsi="GHEA Grapalat" w:cs="Sylfaen"/>
          <w:i/>
          <w:u w:val="single"/>
        </w:rPr>
      </w:pPr>
    </w:p>
    <w:p w14:paraId="156A505F"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2A9A0E00"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proofErr w:type="gramStart"/>
      <w:r w:rsidRPr="009044F1">
        <w:rPr>
          <w:rFonts w:ascii="GHEA Grapalat" w:hAnsi="GHEA Grapalat"/>
          <w:i w:val="0"/>
          <w:sz w:val="24"/>
          <w:szCs w:val="24"/>
        </w:rPr>
        <w:t xml:space="preserve">ОБ </w:t>
      </w:r>
      <w:r w:rsidR="004C77C7">
        <w:rPr>
          <w:rFonts w:ascii="GHEA Grapalat" w:hAnsi="GHEA Grapalat"/>
          <w:i w:val="0"/>
          <w:sz w:val="24"/>
          <w:szCs w:val="24"/>
        </w:rPr>
        <w:t>ЗАПРОСА</w:t>
      </w:r>
      <w:proofErr w:type="gramEnd"/>
      <w:r w:rsidR="004C77C7">
        <w:rPr>
          <w:rFonts w:ascii="GHEA Grapalat" w:hAnsi="GHEA Grapalat"/>
          <w:i w:val="0"/>
          <w:sz w:val="24"/>
          <w:szCs w:val="24"/>
        </w:rPr>
        <w:t xml:space="preserve"> КОТИРОВКИ</w:t>
      </w:r>
      <w:r w:rsidR="00BA7128">
        <w:rPr>
          <w:rStyle w:val="af6"/>
          <w:rFonts w:ascii="GHEA Grapalat" w:hAnsi="GHEA Grapalat"/>
          <w:i w:val="0"/>
          <w:sz w:val="24"/>
          <w:szCs w:val="24"/>
        </w:rPr>
        <w:footnoteReference w:customMarkFollows="1" w:id="1"/>
        <w:t>*</w:t>
      </w:r>
    </w:p>
    <w:p w14:paraId="7317E665"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14:paraId="76EEAD12" w14:textId="4563EEF2"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7914B1">
        <w:rPr>
          <w:rFonts w:ascii="GHEA Grapalat" w:hAnsi="GHEA Grapalat"/>
          <w:i w:val="0"/>
          <w:sz w:val="24"/>
          <w:szCs w:val="24"/>
          <w:lang w:val="hy-AM"/>
        </w:rPr>
        <w:t>11</w:t>
      </w:r>
      <w:r w:rsidRPr="009044F1">
        <w:rPr>
          <w:rFonts w:ascii="GHEA Grapalat" w:hAnsi="GHEA Grapalat"/>
          <w:i w:val="0"/>
          <w:sz w:val="24"/>
          <w:szCs w:val="24"/>
        </w:rPr>
        <w:t>" "</w:t>
      </w:r>
      <w:r w:rsidR="007914B1">
        <w:rPr>
          <w:rFonts w:ascii="GHEA Grapalat" w:hAnsi="GHEA Grapalat"/>
          <w:i w:val="0"/>
          <w:sz w:val="24"/>
          <w:szCs w:val="24"/>
          <w:lang w:val="hy-AM"/>
        </w:rPr>
        <w:t>12</w:t>
      </w:r>
      <w:r w:rsidRPr="009044F1">
        <w:rPr>
          <w:rFonts w:ascii="GHEA Grapalat" w:hAnsi="GHEA Grapalat"/>
          <w:i w:val="0"/>
          <w:sz w:val="24"/>
          <w:szCs w:val="24"/>
        </w:rPr>
        <w:t>" 20</w:t>
      </w:r>
      <w:r w:rsidR="004C77C7">
        <w:rPr>
          <w:rFonts w:ascii="GHEA Grapalat" w:hAnsi="GHEA Grapalat"/>
          <w:i w:val="0"/>
          <w:sz w:val="24"/>
          <w:szCs w:val="24"/>
          <w:lang w:val="hy-AM"/>
        </w:rPr>
        <w:t>2</w:t>
      </w:r>
      <w:r w:rsidR="00931F15" w:rsidRPr="00931F15">
        <w:rPr>
          <w:rFonts w:ascii="GHEA Grapalat" w:hAnsi="GHEA Grapalat"/>
          <w:i w:val="0"/>
          <w:sz w:val="24"/>
          <w:szCs w:val="24"/>
        </w:rPr>
        <w:t>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4C77C7" w:rsidRPr="004C77C7">
        <w:rPr>
          <w:rFonts w:ascii="GHEA Grapalat" w:hAnsi="GHEA Grapalat"/>
        </w:rPr>
        <w:t xml:space="preserve"> </w:t>
      </w:r>
      <w:r w:rsidR="004C77C7" w:rsidRPr="004C77C7">
        <w:rPr>
          <w:rFonts w:ascii="GHEA Grapalat" w:hAnsi="GHEA Grapalat"/>
          <w:i w:val="0"/>
          <w:iCs/>
          <w:sz w:val="24"/>
          <w:szCs w:val="24"/>
          <w:lang w:val="en-US"/>
        </w:rPr>
        <w:t>N</w:t>
      </w:r>
      <w:r w:rsidR="004C77C7" w:rsidRPr="004C77C7">
        <w:rPr>
          <w:rFonts w:ascii="GHEA Grapalat" w:hAnsi="GHEA Grapalat"/>
          <w:i w:val="0"/>
          <w:iCs/>
          <w:sz w:val="24"/>
          <w:szCs w:val="24"/>
        </w:rPr>
        <w:t>1</w:t>
      </w:r>
      <w:r w:rsidR="004C77C7" w:rsidRPr="009044F1">
        <w:rPr>
          <w:rFonts w:ascii="GHEA Grapalat" w:hAnsi="GHEA Grapalat"/>
          <w:i w:val="0"/>
          <w:sz w:val="24"/>
          <w:szCs w:val="24"/>
        </w:rPr>
        <w:t xml:space="preserve"> </w:t>
      </w:r>
      <w:r w:rsidRPr="009044F1">
        <w:rPr>
          <w:rFonts w:ascii="GHEA Grapalat" w:hAnsi="GHEA Grapalat"/>
          <w:i w:val="0"/>
          <w:sz w:val="24"/>
          <w:szCs w:val="24"/>
        </w:rPr>
        <w:t xml:space="preserve">" </w:t>
      </w:r>
    </w:p>
    <w:p w14:paraId="3D727976" w14:textId="6FF93F06"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501A30">
        <w:rPr>
          <w:rFonts w:ascii="GHEA Grapalat" w:hAnsi="GHEA Grapalat"/>
          <w:i w:val="0"/>
          <w:sz w:val="24"/>
          <w:szCs w:val="24"/>
        </w:rPr>
        <w:t>SMGHD11-GH-APZB-26/01</w:t>
      </w:r>
    </w:p>
    <w:p w14:paraId="6BAA6953"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03977D9B" w14:textId="187D7B17" w:rsidR="004C77C7" w:rsidRDefault="00642EFE" w:rsidP="004C77C7">
      <w:pPr>
        <w:pStyle w:val="a3"/>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sidR="004C77C7">
        <w:rPr>
          <w:rFonts w:ascii="GHEA Grapalat" w:hAnsi="GHEA Grapalat"/>
          <w:iCs/>
          <w:spacing w:val="6"/>
          <w:lang w:val="hy-AM"/>
        </w:rPr>
        <w:t>«</w:t>
      </w:r>
      <w:r w:rsidR="009F7E7A">
        <w:rPr>
          <w:rFonts w:ascii="GHEA Grapalat" w:hAnsi="GHEA Grapalat"/>
          <w:i w:val="0"/>
          <w:iCs/>
          <w:sz w:val="24"/>
          <w:szCs w:val="24"/>
          <w:lang w:val="hy-AM"/>
        </w:rPr>
        <w:t>ГЮМРИЙСКАЯ ОСНОВНАЯ ШКОЛА N 11</w:t>
      </w:r>
      <w:r w:rsidR="004C77C7">
        <w:rPr>
          <w:rFonts w:ascii="GHEA Grapalat" w:hAnsi="GHEA Grapalat"/>
          <w:i w:val="0"/>
          <w:iCs/>
          <w:lang w:val="hy-AM"/>
        </w:rPr>
        <w:t xml:space="preserve">» </w:t>
      </w:r>
      <w:r w:rsidR="004C77C7">
        <w:rPr>
          <w:rFonts w:ascii="GHEA Grapalat" w:hAnsi="GHEA Grapalat"/>
          <w:i w:val="0"/>
          <w:iCs/>
          <w:sz w:val="22"/>
          <w:szCs w:val="22"/>
          <w:lang w:val="hy-AM"/>
        </w:rPr>
        <w:t>ГНКО</w:t>
      </w:r>
      <w:r w:rsidR="004C77C7">
        <w:rPr>
          <w:rFonts w:ascii="GHEA Grapalat" w:hAnsi="GHEA Grapalat"/>
          <w:i w:val="0"/>
          <w:sz w:val="24"/>
          <w:szCs w:val="24"/>
        </w:rPr>
        <w:t>, находящийся по адресу:</w:t>
      </w:r>
      <w:r w:rsidR="004C77C7">
        <w:rPr>
          <w:rFonts w:ascii="GHEA Grapalat" w:hAnsi="GHEA Grapalat"/>
          <w:i w:val="0"/>
          <w:iCs/>
          <w:sz w:val="24"/>
          <w:szCs w:val="24"/>
        </w:rPr>
        <w:t xml:space="preserve"> РА</w:t>
      </w:r>
      <w:r w:rsidR="004C77C7">
        <w:rPr>
          <w:rFonts w:ascii="GHEA Grapalat" w:hAnsi="GHEA Grapalat"/>
          <w:lang w:val="hy-AM"/>
        </w:rPr>
        <w:t xml:space="preserve"> </w:t>
      </w:r>
      <w:r w:rsidR="004C77C7">
        <w:rPr>
          <w:rFonts w:ascii="GHEA Grapalat" w:hAnsi="GHEA Grapalat"/>
          <w:i w:val="0"/>
          <w:sz w:val="24"/>
          <w:szCs w:val="24"/>
        </w:rPr>
        <w:t xml:space="preserve">Ширакская область, </w:t>
      </w:r>
      <w:r w:rsidR="006A718F">
        <w:rPr>
          <w:rFonts w:ascii="GHEA Grapalat" w:hAnsi="GHEA Grapalat"/>
          <w:i w:val="0"/>
          <w:sz w:val="24"/>
          <w:szCs w:val="24"/>
        </w:rPr>
        <w:t xml:space="preserve">Г. Гюмри, </w:t>
      </w:r>
      <w:r w:rsidR="009F7E7A">
        <w:rPr>
          <w:rFonts w:ascii="GHEA Grapalat" w:hAnsi="GHEA Grapalat"/>
          <w:i w:val="0"/>
          <w:sz w:val="24"/>
          <w:szCs w:val="24"/>
        </w:rPr>
        <w:t xml:space="preserve">Ул.  А. </w:t>
      </w:r>
      <w:proofErr w:type="spellStart"/>
      <w:r w:rsidR="009F7E7A">
        <w:rPr>
          <w:rFonts w:ascii="GHEA Grapalat" w:hAnsi="GHEA Grapalat"/>
          <w:i w:val="0"/>
          <w:sz w:val="24"/>
          <w:szCs w:val="24"/>
        </w:rPr>
        <w:t>Хачатрян</w:t>
      </w:r>
      <w:proofErr w:type="spellEnd"/>
      <w:r w:rsidR="009F7E7A">
        <w:rPr>
          <w:rFonts w:ascii="GHEA Grapalat" w:hAnsi="GHEA Grapalat"/>
          <w:i w:val="0"/>
          <w:sz w:val="24"/>
          <w:szCs w:val="24"/>
        </w:rPr>
        <w:t xml:space="preserve"> 27 квартал</w:t>
      </w:r>
      <w:r w:rsidR="001206DC">
        <w:rPr>
          <w:rFonts w:ascii="GHEA Grapalat" w:hAnsi="GHEA Grapalat"/>
          <w:i w:val="0"/>
          <w:sz w:val="24"/>
          <w:szCs w:val="24"/>
        </w:rPr>
        <w:t xml:space="preserve"> </w:t>
      </w:r>
      <w:r w:rsidR="004C77C7">
        <w:rPr>
          <w:rFonts w:ascii="GHEA Grapalat" w:hAnsi="GHEA Grapalat"/>
          <w:i w:val="0"/>
          <w:sz w:val="24"/>
          <w:szCs w:val="24"/>
        </w:rPr>
        <w:t xml:space="preserve"> </w:t>
      </w:r>
      <w:r w:rsidR="004C77C7">
        <w:rPr>
          <w:rFonts w:ascii="GHEA Grapalat" w:hAnsi="GHEA Grapalat"/>
          <w:i w:val="0"/>
          <w:sz w:val="16"/>
          <w:szCs w:val="16"/>
        </w:rPr>
        <w:t xml:space="preserve"> </w:t>
      </w:r>
      <w:r w:rsidR="004C77C7">
        <w:rPr>
          <w:rFonts w:ascii="GHEA Grapalat" w:hAnsi="GHEA Grapalat"/>
          <w:i w:val="0"/>
          <w:sz w:val="24"/>
          <w:szCs w:val="24"/>
        </w:rPr>
        <w:t>объявляет запрос котировки, который проводится одним этапом.</w:t>
      </w:r>
    </w:p>
    <w:p w14:paraId="65BA5EE0" w14:textId="77777777" w:rsidR="00782D60" w:rsidRPr="00782D60" w:rsidRDefault="004C77C7" w:rsidP="004C77C7">
      <w:pPr>
        <w:pStyle w:val="a3"/>
        <w:widowControl w:val="0"/>
        <w:spacing w:line="240" w:lineRule="auto"/>
        <w:ind w:firstLine="709"/>
        <w:jc w:val="left"/>
        <w:rPr>
          <w:rFonts w:ascii="GHEA Grapalat" w:hAnsi="GHEA Grapalat"/>
          <w:i w:val="0"/>
          <w:spacing w:val="6"/>
          <w:sz w:val="24"/>
          <w:szCs w:val="24"/>
        </w:rPr>
      </w:pPr>
      <w:r w:rsidRPr="009044F1">
        <w:rPr>
          <w:rFonts w:ascii="GHEA Grapalat" w:hAnsi="GHEA Grapalat"/>
          <w:i w:val="0"/>
          <w:sz w:val="24"/>
          <w:szCs w:val="24"/>
        </w:rPr>
        <w:t xml:space="preserve"> </w:t>
      </w:r>
      <w:r w:rsidR="00A20B69"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00A20B69" w:rsidRPr="009044F1">
        <w:rPr>
          <w:rFonts w:ascii="GHEA Grapalat" w:hAnsi="GHEA Grapalat"/>
          <w:i w:val="0"/>
          <w:sz w:val="24"/>
          <w:szCs w:val="24"/>
        </w:rPr>
        <w:t>, в</w:t>
      </w:r>
      <w:r w:rsidR="00782D60">
        <w:rPr>
          <w:rFonts w:ascii="Courier New" w:hAnsi="Courier New" w:cs="Courier New"/>
          <w:i w:val="0"/>
          <w:sz w:val="24"/>
          <w:szCs w:val="24"/>
          <w:lang w:val="en-US"/>
        </w:rPr>
        <w:t> </w:t>
      </w:r>
      <w:r w:rsidR="00A20B69"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00A20B69" w:rsidRPr="00782D60">
        <w:rPr>
          <w:rFonts w:ascii="GHEA Grapalat" w:hAnsi="GHEA Grapalat"/>
          <w:i w:val="0"/>
          <w:spacing w:val="6"/>
          <w:sz w:val="24"/>
          <w:szCs w:val="24"/>
        </w:rPr>
        <w:t xml:space="preserve">порядке будет предложено заключить договор на поставку </w:t>
      </w:r>
    </w:p>
    <w:p w14:paraId="39D6A0BA" w14:textId="77777777" w:rsidR="00341A74" w:rsidRPr="003A1EBB" w:rsidRDefault="004C77C7" w:rsidP="00B46D58">
      <w:pPr>
        <w:pStyle w:val="a3"/>
        <w:widowControl w:val="0"/>
        <w:spacing w:line="240" w:lineRule="auto"/>
        <w:ind w:firstLine="0"/>
        <w:rPr>
          <w:rFonts w:ascii="GHEA Grapalat" w:hAnsi="GHEA Grapalat"/>
          <w:i w:val="0"/>
          <w:sz w:val="24"/>
          <w:szCs w:val="24"/>
        </w:rPr>
      </w:pPr>
      <w:r>
        <w:rPr>
          <w:rFonts w:ascii="GHEA Grapalat" w:hAnsi="GHEA Grapalat"/>
          <w:b/>
          <w:bCs/>
          <w:iCs/>
          <w:highlight w:val="yellow"/>
        </w:rPr>
        <w:t>Пищевых Продуктов</w:t>
      </w:r>
      <w:r>
        <w:rPr>
          <w:rFonts w:ascii="GHEA Grapalat" w:hAnsi="GHEA Grapalat"/>
          <w:iCs/>
          <w:lang w:val="hy-AM"/>
        </w:rPr>
        <w:t xml:space="preserve"> </w:t>
      </w:r>
      <w:r w:rsidR="00782D60">
        <w:rPr>
          <w:rFonts w:ascii="GHEA Grapalat" w:hAnsi="GHEA Grapalat"/>
          <w:i w:val="0"/>
          <w:sz w:val="24"/>
          <w:szCs w:val="24"/>
        </w:rPr>
        <w:t>_ (далее — договор).</w:t>
      </w:r>
    </w:p>
    <w:p w14:paraId="79E0C1E1" w14:textId="77777777" w:rsidR="00311076" w:rsidRPr="003A1EBB" w:rsidRDefault="00782D60" w:rsidP="00B46D58">
      <w:pPr>
        <w:pStyle w:val="a3"/>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14:paraId="3E7ACB6D"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7BFD8C2D" w14:textId="578B49B6" w:rsidR="00D77AD7" w:rsidRDefault="00052084" w:rsidP="00D77AD7">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w:t>
      </w:r>
      <w:proofErr w:type="gramEnd"/>
      <w:r w:rsidR="009A6CE1" w:rsidRPr="009A6CE1">
        <w:rPr>
          <w:rFonts w:ascii="GHEA Grapalat" w:hAnsi="GHEA Grapalat"/>
          <w:i w:val="0"/>
          <w:sz w:val="24"/>
          <w:szCs w:val="24"/>
        </w:rPr>
        <w:t xml:space="preserve"> </w:t>
      </w:r>
      <w:proofErr w:type="spellStart"/>
      <w:r w:rsidRPr="000811C1">
        <w:rPr>
          <w:rFonts w:ascii="GHEA Grapalat" w:hAnsi="GHEA Grapalat"/>
          <w:i w:val="0"/>
          <w:sz w:val="24"/>
          <w:szCs w:val="24"/>
        </w:rPr>
        <w:t>нной</w:t>
      </w:r>
      <w:proofErr w:type="spellEnd"/>
      <w:r w:rsidRPr="000811C1">
        <w:rPr>
          <w:rFonts w:ascii="GHEA Grapalat" w:hAnsi="GHEA Grapalat"/>
          <w:i w:val="0"/>
          <w:sz w:val="24"/>
          <w:szCs w:val="24"/>
        </w:rPr>
        <w:t xml:space="preserve"> </w:t>
      </w:r>
      <w:r w:rsidR="00D77AD7">
        <w:rPr>
          <w:rFonts w:ascii="GHEA Grapalat" w:hAnsi="GHEA Grapalat"/>
          <w:i w:val="0"/>
          <w:sz w:val="24"/>
          <w:szCs w:val="24"/>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14:paraId="48F7A44A" w14:textId="77777777" w:rsidR="00D77AD7" w:rsidRDefault="00D77AD7" w:rsidP="00D77AD7">
      <w:pPr>
        <w:pStyle w:val="a3"/>
        <w:widowControl w:val="0"/>
        <w:spacing w:after="160" w:line="240" w:lineRule="auto"/>
        <w:ind w:firstLine="567"/>
        <w:rPr>
          <w:rFonts w:ascii="GHEA Grapalat" w:hAnsi="GHEA Grapalat"/>
          <w:i w:val="0"/>
          <w:sz w:val="24"/>
          <w:szCs w:val="24"/>
        </w:rPr>
      </w:pPr>
      <w:r>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14:paraId="7D4EA43C" w14:textId="77777777" w:rsidR="00D77AD7" w:rsidRDefault="00D77AD7" w:rsidP="00D77AD7">
      <w:pPr>
        <w:pStyle w:val="a3"/>
        <w:widowControl w:val="0"/>
        <w:spacing w:after="160" w:line="240" w:lineRule="auto"/>
        <w:ind w:firstLine="567"/>
        <w:rPr>
          <w:rFonts w:ascii="GHEA Grapalat" w:hAnsi="GHEA Grapalat"/>
          <w:i w:val="0"/>
          <w:spacing w:val="-6"/>
          <w:sz w:val="24"/>
          <w:szCs w:val="24"/>
        </w:rPr>
      </w:pPr>
      <w:r>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i w:val="0"/>
          <w:spacing w:val="-6"/>
          <w:sz w:val="24"/>
          <w:szCs w:val="24"/>
          <w:lang w:val="en-US"/>
        </w:rPr>
        <w:t> </w:t>
      </w:r>
      <w:r>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6B89C2DE" w14:textId="4CFF8C9B" w:rsidR="003F6ED1" w:rsidRPr="000F11E5" w:rsidRDefault="003F6ED1" w:rsidP="00D77AD7">
      <w:pPr>
        <w:pStyle w:val="a3"/>
        <w:widowControl w:val="0"/>
        <w:spacing w:after="160"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14:paraId="1F05BA0F" w14:textId="2AB64A0A" w:rsidR="003F6ED1" w:rsidRPr="000F11E5" w:rsidRDefault="006A718F" w:rsidP="004C77C7">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t xml:space="preserve">Г. Гюмри, </w:t>
      </w:r>
      <w:r w:rsidR="009F7E7A">
        <w:rPr>
          <w:rFonts w:ascii="GHEA Grapalat" w:hAnsi="GHEA Grapalat"/>
          <w:i w:val="0"/>
          <w:sz w:val="24"/>
          <w:szCs w:val="24"/>
        </w:rPr>
        <w:t xml:space="preserve">Ул.  А. </w:t>
      </w:r>
      <w:proofErr w:type="spellStart"/>
      <w:r w:rsidR="009F7E7A">
        <w:rPr>
          <w:rFonts w:ascii="GHEA Grapalat" w:hAnsi="GHEA Grapalat"/>
          <w:i w:val="0"/>
          <w:sz w:val="24"/>
          <w:szCs w:val="24"/>
        </w:rPr>
        <w:t>Хачатрян</w:t>
      </w:r>
      <w:proofErr w:type="spellEnd"/>
      <w:r w:rsidR="009F7E7A">
        <w:rPr>
          <w:rFonts w:ascii="GHEA Grapalat" w:hAnsi="GHEA Grapalat"/>
          <w:i w:val="0"/>
          <w:sz w:val="24"/>
          <w:szCs w:val="24"/>
        </w:rPr>
        <w:t xml:space="preserve"> 27 квартал</w:t>
      </w:r>
      <w:r w:rsidR="0050782A">
        <w:rPr>
          <w:rFonts w:ascii="GHEA Grapalat" w:hAnsi="GHEA Grapalat"/>
          <w:i w:val="0"/>
          <w:sz w:val="24"/>
          <w:szCs w:val="24"/>
        </w:rPr>
        <w:t xml:space="preserve">  </w:t>
      </w:r>
      <w:r w:rsidR="0050782A">
        <w:rPr>
          <w:rFonts w:ascii="GHEA Grapalat" w:hAnsi="GHEA Grapalat"/>
          <w:i w:val="0"/>
          <w:sz w:val="16"/>
          <w:szCs w:val="16"/>
        </w:rPr>
        <w:t xml:space="preserve"> </w:t>
      </w:r>
      <w:r w:rsidR="003F6ED1" w:rsidRPr="000F0CA8">
        <w:rPr>
          <w:rFonts w:ascii="GHEA Grapalat" w:hAnsi="GHEA Grapalat"/>
          <w:i w:val="0"/>
          <w:sz w:val="24"/>
          <w:szCs w:val="24"/>
        </w:rPr>
        <w:t xml:space="preserve">в документарной форме, до </w:t>
      </w:r>
      <w:r w:rsidR="007914B1">
        <w:rPr>
          <w:rFonts w:ascii="GHEA Grapalat" w:hAnsi="GHEA Grapalat"/>
          <w:i w:val="0"/>
          <w:sz w:val="24"/>
          <w:szCs w:val="24"/>
          <w:lang w:val="hy-AM"/>
        </w:rPr>
        <w:t>12։15</w:t>
      </w:r>
      <w:r w:rsidR="000A2D07" w:rsidRPr="000A2D07">
        <w:rPr>
          <w:rFonts w:ascii="GHEA Grapalat" w:hAnsi="GHEA Grapalat"/>
          <w:i w:val="0"/>
          <w:sz w:val="24"/>
          <w:szCs w:val="24"/>
        </w:rPr>
        <w:t xml:space="preserve"> </w:t>
      </w:r>
      <w:r w:rsidR="003F6ED1" w:rsidRPr="000F0CA8">
        <w:rPr>
          <w:rFonts w:ascii="GHEA Grapalat" w:hAnsi="GHEA Grapalat"/>
          <w:i w:val="0"/>
          <w:sz w:val="24"/>
          <w:szCs w:val="24"/>
        </w:rPr>
        <w:t xml:space="preserve">часов </w:t>
      </w:r>
      <w:r w:rsidR="00E4354F">
        <w:rPr>
          <w:rFonts w:ascii="GHEA Grapalat" w:hAnsi="GHEA Grapalat"/>
          <w:i w:val="0"/>
          <w:sz w:val="24"/>
          <w:szCs w:val="24"/>
          <w:lang w:val="hy-AM"/>
        </w:rPr>
        <w:t>7</w:t>
      </w:r>
      <w:r w:rsidR="003F6ED1" w:rsidRPr="000F0CA8">
        <w:rPr>
          <w:rFonts w:ascii="GHEA Grapalat" w:hAnsi="GHEA Grapalat"/>
          <w:i w:val="0"/>
          <w:sz w:val="24"/>
          <w:szCs w:val="24"/>
        </w:rPr>
        <w:t>-</w:t>
      </w:r>
      <w:r w:rsidR="003F6ED1" w:rsidRPr="000F0CA8">
        <w:rPr>
          <w:rFonts w:ascii="GHEA Grapalat" w:hAnsi="GHEA Grapalat"/>
          <w:i w:val="0"/>
          <w:sz w:val="24"/>
          <w:szCs w:val="24"/>
        </w:rPr>
        <w:lastRenderedPageBreak/>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14:paraId="39BF8B38" w14:textId="1CB8EFBE"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6A718F">
        <w:rPr>
          <w:rFonts w:ascii="GHEA Grapalat" w:hAnsi="GHEA Grapalat"/>
          <w:i w:val="0"/>
          <w:iCs/>
          <w:sz w:val="24"/>
          <w:szCs w:val="24"/>
        </w:rPr>
        <w:t xml:space="preserve">Г. Гюмри, </w:t>
      </w:r>
      <w:r w:rsidR="009F7E7A">
        <w:rPr>
          <w:rFonts w:ascii="GHEA Grapalat" w:hAnsi="GHEA Grapalat"/>
          <w:i w:val="0"/>
          <w:iCs/>
          <w:sz w:val="24"/>
          <w:szCs w:val="24"/>
        </w:rPr>
        <w:t xml:space="preserve">Ул.  А. </w:t>
      </w:r>
      <w:proofErr w:type="spellStart"/>
      <w:r w:rsidR="009F7E7A">
        <w:rPr>
          <w:rFonts w:ascii="GHEA Grapalat" w:hAnsi="GHEA Grapalat"/>
          <w:i w:val="0"/>
          <w:iCs/>
          <w:sz w:val="24"/>
          <w:szCs w:val="24"/>
        </w:rPr>
        <w:t>Хачатрян</w:t>
      </w:r>
      <w:proofErr w:type="spellEnd"/>
      <w:r w:rsidR="009F7E7A">
        <w:rPr>
          <w:rFonts w:ascii="GHEA Grapalat" w:hAnsi="GHEA Grapalat"/>
          <w:i w:val="0"/>
          <w:iCs/>
          <w:sz w:val="24"/>
          <w:szCs w:val="24"/>
        </w:rPr>
        <w:t xml:space="preserve"> 27 </w:t>
      </w:r>
      <w:proofErr w:type="gramStart"/>
      <w:r w:rsidR="009F7E7A">
        <w:rPr>
          <w:rFonts w:ascii="GHEA Grapalat" w:hAnsi="GHEA Grapalat"/>
          <w:i w:val="0"/>
          <w:iCs/>
          <w:sz w:val="24"/>
          <w:szCs w:val="24"/>
        </w:rPr>
        <w:t>квартал</w:t>
      </w:r>
      <w:r w:rsidR="001206DC" w:rsidRPr="001206DC">
        <w:rPr>
          <w:rFonts w:ascii="GHEA Grapalat" w:hAnsi="GHEA Grapalat"/>
          <w:i w:val="0"/>
          <w:iCs/>
          <w:sz w:val="24"/>
          <w:szCs w:val="24"/>
        </w:rPr>
        <w:t xml:space="preserve">  </w:t>
      </w:r>
      <w:r w:rsidR="007914B1">
        <w:rPr>
          <w:rFonts w:ascii="GHEA Grapalat" w:hAnsi="GHEA Grapalat"/>
          <w:i w:val="0"/>
          <w:iCs/>
          <w:sz w:val="24"/>
          <w:szCs w:val="24"/>
          <w:u w:val="single"/>
          <w:lang w:val="hy-AM"/>
        </w:rPr>
        <w:t>12</w:t>
      </w:r>
      <w:proofErr w:type="gramEnd"/>
      <w:r w:rsidR="007914B1">
        <w:rPr>
          <w:rFonts w:ascii="GHEA Grapalat" w:hAnsi="GHEA Grapalat"/>
          <w:i w:val="0"/>
          <w:iCs/>
          <w:sz w:val="24"/>
          <w:szCs w:val="24"/>
          <w:u w:val="single"/>
          <w:lang w:val="hy-AM"/>
        </w:rPr>
        <w:t>։15</w:t>
      </w:r>
      <w:r w:rsidR="004030EC">
        <w:rPr>
          <w:rFonts w:ascii="GHEA Grapalat" w:hAnsi="GHEA Grapalat"/>
          <w:i w:val="0"/>
          <w:iCs/>
          <w:sz w:val="24"/>
          <w:szCs w:val="24"/>
          <w:u w:val="single"/>
          <w:lang w:val="hy-AM"/>
        </w:rPr>
        <w:t xml:space="preserve"> </w:t>
      </w:r>
      <w:r>
        <w:rPr>
          <w:rFonts w:ascii="GHEA Grapalat" w:hAnsi="GHEA Grapalat"/>
          <w:i w:val="0"/>
          <w:sz w:val="24"/>
          <w:szCs w:val="24"/>
        </w:rPr>
        <w:t>часов "</w:t>
      </w:r>
      <w:r w:rsidR="007914B1">
        <w:rPr>
          <w:rFonts w:ascii="GHEA Grapalat" w:hAnsi="GHEA Grapalat"/>
          <w:i w:val="0"/>
          <w:sz w:val="24"/>
          <w:szCs w:val="24"/>
          <w:lang w:val="hy-AM"/>
        </w:rPr>
        <w:t>18</w:t>
      </w:r>
      <w:r>
        <w:rPr>
          <w:rFonts w:ascii="GHEA Grapalat" w:hAnsi="GHEA Grapalat"/>
          <w:i w:val="0"/>
          <w:sz w:val="24"/>
          <w:szCs w:val="24"/>
        </w:rPr>
        <w:t>" "</w:t>
      </w:r>
      <w:r w:rsidR="007914B1">
        <w:rPr>
          <w:rFonts w:ascii="GHEA Grapalat" w:hAnsi="GHEA Grapalat"/>
          <w:i w:val="0"/>
          <w:sz w:val="24"/>
          <w:szCs w:val="24"/>
          <w:lang w:val="hy-AM"/>
        </w:rPr>
        <w:t>12</w:t>
      </w:r>
      <w:r>
        <w:rPr>
          <w:rFonts w:ascii="GHEA Grapalat" w:hAnsi="GHEA Grapalat"/>
          <w:i w:val="0"/>
          <w:sz w:val="24"/>
          <w:szCs w:val="24"/>
        </w:rPr>
        <w:t>" "</w:t>
      </w:r>
      <w:r w:rsidR="001F1C65">
        <w:rPr>
          <w:rFonts w:ascii="GHEA Grapalat" w:hAnsi="GHEA Grapalat"/>
          <w:i w:val="0"/>
          <w:sz w:val="24"/>
          <w:szCs w:val="24"/>
          <w:lang w:val="hy-AM"/>
        </w:rPr>
        <w:t>2025</w:t>
      </w:r>
      <w:r>
        <w:rPr>
          <w:rFonts w:ascii="GHEA Grapalat" w:hAnsi="GHEA Grapalat"/>
          <w:i w:val="0"/>
          <w:sz w:val="24"/>
          <w:szCs w:val="24"/>
        </w:rPr>
        <w:t>".</w:t>
      </w:r>
    </w:p>
    <w:p w14:paraId="044CBEE9" w14:textId="77777777"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F44A2C6"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57254D43" w14:textId="276F373D" w:rsidR="00E4354F" w:rsidRDefault="00D77AD7" w:rsidP="00E4354F">
      <w:pPr>
        <w:pStyle w:val="a3"/>
        <w:widowControl w:val="0"/>
        <w:spacing w:line="240" w:lineRule="auto"/>
        <w:ind w:firstLine="0"/>
        <w:rPr>
          <w:rFonts w:ascii="GHEA Grapalat" w:hAnsi="GHEA Grapalat"/>
          <w:i w:val="0"/>
          <w:iCs/>
          <w:sz w:val="32"/>
          <w:szCs w:val="32"/>
        </w:rPr>
      </w:pPr>
      <w:r>
        <w:rPr>
          <w:rFonts w:ascii="GHEA Grapalat" w:hAnsi="GHEA Grapalat"/>
          <w:i w:val="0"/>
          <w:iCs/>
          <w:sz w:val="24"/>
          <w:szCs w:val="24"/>
        </w:rPr>
        <w:t>Арман Петросян</w:t>
      </w:r>
      <w:r w:rsidR="00E4354F">
        <w:rPr>
          <w:rFonts w:ascii="Cambria Math" w:hAnsi="Cambria Math"/>
          <w:i w:val="0"/>
          <w:iCs/>
          <w:sz w:val="24"/>
          <w:szCs w:val="24"/>
          <w:lang w:val="hy-AM"/>
        </w:rPr>
        <w:t>․</w:t>
      </w:r>
      <w:r w:rsidR="00E4354F">
        <w:rPr>
          <w:rFonts w:ascii="GHEA Grapalat" w:hAnsi="GHEA Grapalat"/>
          <w:i w:val="0"/>
          <w:iCs/>
          <w:sz w:val="24"/>
          <w:szCs w:val="24"/>
        </w:rPr>
        <w:t xml:space="preserve"> </w:t>
      </w:r>
    </w:p>
    <w:p w14:paraId="4D11DA2E" w14:textId="18E1460B" w:rsidR="00E4354F" w:rsidRDefault="00E4354F" w:rsidP="00E4354F">
      <w:pPr>
        <w:pStyle w:val="a3"/>
        <w:widowControl w:val="0"/>
        <w:spacing w:after="160" w:line="240" w:lineRule="auto"/>
        <w:ind w:left="1701" w:firstLine="0"/>
        <w:jc w:val="left"/>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i w:val="0"/>
          <w:iCs/>
          <w:lang w:val="hy-AM"/>
        </w:rPr>
        <w:t xml:space="preserve">+374 </w:t>
      </w:r>
      <w:r w:rsidR="00D77AD7">
        <w:rPr>
          <w:rFonts w:ascii="GHEA Grapalat" w:hAnsi="GHEA Grapalat"/>
          <w:i w:val="0"/>
          <w:iCs/>
        </w:rPr>
        <w:t>44</w:t>
      </w:r>
      <w:r>
        <w:rPr>
          <w:rFonts w:ascii="GHEA Grapalat" w:hAnsi="GHEA Grapalat"/>
          <w:i w:val="0"/>
          <w:iCs/>
          <w:lang w:val="hy-AM"/>
        </w:rPr>
        <w:t xml:space="preserve"> 99 33 31</w:t>
      </w:r>
    </w:p>
    <w:p w14:paraId="40EC048E" w14:textId="77777777" w:rsidR="00E4354F" w:rsidRDefault="00E4354F" w:rsidP="00E4354F">
      <w:pPr>
        <w:pStyle w:val="a3"/>
        <w:widowControl w:val="0"/>
        <w:spacing w:after="160" w:line="240" w:lineRule="auto"/>
        <w:ind w:left="1701" w:firstLine="0"/>
        <w:jc w:val="left"/>
        <w:rPr>
          <w:rFonts w:ascii="GHEA Grapalat" w:hAnsi="GHEA Grapalat"/>
          <w:i w:val="0"/>
          <w:iCs/>
          <w:sz w:val="24"/>
          <w:szCs w:val="24"/>
          <w:u w:val="single"/>
        </w:rPr>
      </w:pPr>
      <w:r>
        <w:rPr>
          <w:rFonts w:ascii="GHEA Grapalat" w:hAnsi="GHEA Grapalat"/>
          <w:i w:val="0"/>
          <w:sz w:val="24"/>
          <w:szCs w:val="24"/>
        </w:rPr>
        <w:t xml:space="preserve">Электронная почта </w:t>
      </w:r>
      <w:hyperlink r:id="rId8" w:history="1">
        <w:r>
          <w:rPr>
            <w:rStyle w:val="a9"/>
            <w:rFonts w:ascii="GHEA Grapalat" w:hAnsi="GHEA Grapalat"/>
            <w:i w:val="0"/>
            <w:iCs/>
            <w:lang w:val="af-ZA"/>
          </w:rPr>
          <w:t>smartbidcons@gmail.com</w:t>
        </w:r>
      </w:hyperlink>
    </w:p>
    <w:p w14:paraId="3977A05D" w14:textId="528D5A2E" w:rsidR="00915A97" w:rsidRPr="00E4354F" w:rsidRDefault="00E4354F" w:rsidP="00E4354F">
      <w:pPr>
        <w:pStyle w:val="a3"/>
        <w:widowControl w:val="0"/>
        <w:spacing w:after="160" w:line="240" w:lineRule="auto"/>
        <w:rPr>
          <w:rFonts w:ascii="GHEA Grapalat" w:hAnsi="GHEA Grapalat"/>
          <w:i w:val="0"/>
          <w:iCs/>
          <w:sz w:val="16"/>
          <w:szCs w:val="16"/>
        </w:rPr>
      </w:pPr>
      <w:r w:rsidRPr="00E4354F">
        <w:rPr>
          <w:rFonts w:ascii="GHEA Grapalat" w:hAnsi="GHEA Grapalat"/>
          <w:i w:val="0"/>
          <w:iCs/>
          <w:sz w:val="24"/>
          <w:szCs w:val="24"/>
        </w:rPr>
        <w:t xml:space="preserve">Заказчик </w:t>
      </w:r>
      <w:r w:rsidRPr="00E4354F">
        <w:rPr>
          <w:rFonts w:ascii="GHEA Grapalat" w:hAnsi="GHEA Grapalat"/>
          <w:i w:val="0"/>
          <w:iCs/>
          <w:spacing w:val="6"/>
          <w:sz w:val="24"/>
          <w:szCs w:val="24"/>
          <w:lang w:val="hy-AM"/>
        </w:rPr>
        <w:t>«</w:t>
      </w:r>
      <w:r w:rsidR="009F7E7A">
        <w:rPr>
          <w:rFonts w:ascii="GHEA Grapalat" w:hAnsi="GHEA Grapalat"/>
          <w:i w:val="0"/>
          <w:iCs/>
          <w:sz w:val="24"/>
          <w:szCs w:val="24"/>
          <w:lang w:val="hy-AM"/>
        </w:rPr>
        <w:t>ГЮМРИЙСКАЯ ОСНОВНАЯ ШКОЛА N 11</w:t>
      </w:r>
      <w:proofErr w:type="gramStart"/>
      <w:r w:rsidRPr="00E4354F">
        <w:rPr>
          <w:rFonts w:ascii="GHEA Grapalat" w:hAnsi="GHEA Grapalat"/>
          <w:i w:val="0"/>
          <w:iCs/>
          <w:sz w:val="24"/>
          <w:szCs w:val="24"/>
          <w:lang w:val="hy-AM"/>
        </w:rPr>
        <w:t>» ,</w:t>
      </w:r>
      <w:proofErr w:type="gramEnd"/>
      <w:r w:rsidRPr="00E4354F">
        <w:rPr>
          <w:rFonts w:ascii="GHEA Grapalat" w:hAnsi="GHEA Grapalat"/>
          <w:i w:val="0"/>
          <w:iCs/>
          <w:sz w:val="24"/>
          <w:szCs w:val="24"/>
          <w:lang w:val="hy-AM"/>
        </w:rPr>
        <w:t xml:space="preserve"> ГНКО</w:t>
      </w:r>
      <w:r w:rsidRPr="00E4354F">
        <w:rPr>
          <w:rFonts w:ascii="GHEA Grapalat" w:hAnsi="GHEA Grapalat" w:cs="Sylfaen"/>
          <w:b/>
          <w:i w:val="0"/>
          <w:iCs/>
          <w:sz w:val="24"/>
          <w:szCs w:val="24"/>
        </w:rPr>
        <w:t xml:space="preserve"> </w:t>
      </w:r>
      <w:r w:rsidR="00915A97" w:rsidRPr="00E4354F">
        <w:rPr>
          <w:rFonts w:ascii="GHEA Grapalat" w:hAnsi="GHEA Grapalat" w:cs="Sylfaen"/>
          <w:b/>
          <w:i w:val="0"/>
          <w:iCs/>
        </w:rPr>
        <w:br w:type="page"/>
      </w:r>
    </w:p>
    <w:p w14:paraId="3D4FF563"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089D0C56" w14:textId="391AFB54" w:rsidR="00096865" w:rsidRPr="009044F1" w:rsidRDefault="005D7731" w:rsidP="00E4611C">
      <w:pPr>
        <w:pStyle w:val="aa"/>
        <w:widowControl w:val="0"/>
        <w:spacing w:after="160"/>
        <w:ind w:firstLine="567"/>
        <w:jc w:val="right"/>
        <w:rPr>
          <w:rFonts w:ascii="GHEA Grapalat" w:hAnsi="GHEA Grapalat"/>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501A30">
        <w:rPr>
          <w:rFonts w:ascii="GHEA Grapalat" w:hAnsi="GHEA Grapalat"/>
          <w:i/>
        </w:rPr>
        <w:t>SMGHD11-GH-APZB-26/01</w:t>
      </w:r>
      <w:r w:rsidR="00096865" w:rsidRPr="009044F1">
        <w:rPr>
          <w:rFonts w:ascii="GHEA Grapalat" w:hAnsi="GHEA Grapalat"/>
          <w:i/>
        </w:rPr>
        <w:t xml:space="preserve"> </w:t>
      </w:r>
      <w:r w:rsidR="001B32D9" w:rsidRPr="001B32D9">
        <w:rPr>
          <w:rFonts w:ascii="GHEA Grapalat" w:hAnsi="GHEA Grapalat" w:cs="Times Armenian"/>
          <w:i/>
        </w:rPr>
        <w:br/>
      </w:r>
      <w:r w:rsidR="00E4354F">
        <w:rPr>
          <w:rFonts w:ascii="GHEA Grapalat" w:hAnsi="GHEA Grapalat"/>
          <w:i/>
        </w:rPr>
        <w:t xml:space="preserve">№ 1 от </w:t>
      </w:r>
      <w:r w:rsidR="007914B1">
        <w:rPr>
          <w:rFonts w:ascii="GHEA Grapalat" w:hAnsi="GHEA Grapalat"/>
          <w:i/>
          <w:lang w:val="hy-AM"/>
        </w:rPr>
        <w:t>11</w:t>
      </w:r>
      <w:r w:rsidR="008B18F7" w:rsidRPr="008B18F7">
        <w:rPr>
          <w:rFonts w:ascii="GHEA Grapalat" w:hAnsi="GHEA Grapalat"/>
          <w:i/>
        </w:rPr>
        <w:t>.</w:t>
      </w:r>
      <w:r w:rsidR="007914B1">
        <w:rPr>
          <w:rFonts w:ascii="GHEA Grapalat" w:hAnsi="GHEA Grapalat"/>
          <w:i/>
          <w:lang w:val="hy-AM"/>
        </w:rPr>
        <w:t>12</w:t>
      </w:r>
      <w:r w:rsidR="00E4611C" w:rsidRPr="00B3158E">
        <w:rPr>
          <w:rFonts w:ascii="GHEA Grapalat" w:hAnsi="GHEA Grapalat"/>
          <w:i/>
        </w:rPr>
        <w:t>.</w:t>
      </w:r>
      <w:r w:rsidR="00E4354F">
        <w:rPr>
          <w:rFonts w:ascii="GHEA Grapalat" w:hAnsi="GHEA Grapalat"/>
          <w:i/>
        </w:rPr>
        <w:t xml:space="preserve"> 202</w:t>
      </w:r>
      <w:r w:rsidR="00D77AD7">
        <w:rPr>
          <w:rFonts w:ascii="GHEA Grapalat" w:hAnsi="GHEA Grapalat"/>
          <w:i/>
        </w:rPr>
        <w:t>5</w:t>
      </w:r>
      <w:r w:rsidR="00E4354F">
        <w:rPr>
          <w:rFonts w:ascii="GHEA Grapalat" w:hAnsi="GHEA Grapalat"/>
          <w:i/>
        </w:rPr>
        <w:t>г</w:t>
      </w:r>
      <w:r w:rsidR="00096865" w:rsidRPr="009044F1">
        <w:rPr>
          <w:rFonts w:ascii="GHEA Grapalat" w:hAnsi="GHEA Grapalat"/>
          <w:i/>
        </w:rPr>
        <w:t>.</w:t>
      </w:r>
    </w:p>
    <w:p w14:paraId="0BEEFB90" w14:textId="77777777" w:rsidR="00096865" w:rsidRPr="003A1EBB" w:rsidRDefault="00096865" w:rsidP="00B46D58">
      <w:pPr>
        <w:pStyle w:val="aa"/>
        <w:widowControl w:val="0"/>
        <w:spacing w:after="160"/>
        <w:ind w:right="-7" w:firstLine="567"/>
        <w:jc w:val="center"/>
        <w:rPr>
          <w:rFonts w:ascii="GHEA Grapalat" w:hAnsi="GHEA Grapalat"/>
        </w:rPr>
      </w:pPr>
    </w:p>
    <w:p w14:paraId="6A357F41" w14:textId="77777777" w:rsidR="000763E5" w:rsidRPr="003A1EBB" w:rsidRDefault="000763E5" w:rsidP="00B46D58">
      <w:pPr>
        <w:pStyle w:val="aa"/>
        <w:widowControl w:val="0"/>
        <w:spacing w:after="160"/>
        <w:ind w:right="-7" w:firstLine="567"/>
        <w:jc w:val="center"/>
        <w:rPr>
          <w:rFonts w:ascii="GHEA Grapalat" w:hAnsi="GHEA Grapalat"/>
        </w:rPr>
      </w:pPr>
    </w:p>
    <w:p w14:paraId="215FC671" w14:textId="3459A717" w:rsidR="00E4354F" w:rsidRDefault="00E4354F" w:rsidP="00E4354F">
      <w:pPr>
        <w:pStyle w:val="aa"/>
        <w:widowControl w:val="0"/>
        <w:spacing w:after="160"/>
        <w:ind w:right="-7" w:firstLine="567"/>
        <w:jc w:val="center"/>
        <w:rPr>
          <w:rFonts w:ascii="GHEA Grapalat" w:hAnsi="GHEA Grapalat"/>
          <w:iCs/>
        </w:rPr>
      </w:pPr>
      <w:r>
        <w:rPr>
          <w:rFonts w:ascii="GHEA Grapalat" w:hAnsi="GHEA Grapalat"/>
          <w:lang w:val="hy-AM"/>
        </w:rPr>
        <w:t>«</w:t>
      </w:r>
      <w:r w:rsidR="009F7E7A">
        <w:rPr>
          <w:rFonts w:ascii="GHEA Grapalat" w:hAnsi="GHEA Grapalat"/>
          <w:iCs/>
          <w:lang w:val="hy-AM"/>
        </w:rPr>
        <w:t>ГЮМРИЙСКАЯ ОСНОВНАЯ ШКОЛА N 11</w:t>
      </w:r>
      <w:r>
        <w:rPr>
          <w:rFonts w:ascii="GHEA Grapalat" w:hAnsi="GHEA Grapalat"/>
          <w:iCs/>
          <w:lang w:val="hy-AM"/>
        </w:rPr>
        <w:t>»  ГНКО</w:t>
      </w:r>
    </w:p>
    <w:p w14:paraId="724CB11E" w14:textId="77777777" w:rsidR="00E4354F" w:rsidRDefault="00E4354F" w:rsidP="00E4354F">
      <w:pPr>
        <w:pStyle w:val="aa"/>
        <w:widowControl w:val="0"/>
        <w:spacing w:after="160"/>
        <w:ind w:right="-7" w:firstLine="567"/>
        <w:jc w:val="center"/>
        <w:rPr>
          <w:rFonts w:ascii="GHEA Grapalat" w:hAnsi="GHEA Grapalat"/>
        </w:rPr>
      </w:pPr>
    </w:p>
    <w:p w14:paraId="0333C476" w14:textId="77777777" w:rsidR="00E4354F" w:rsidRDefault="00E4354F" w:rsidP="00E4354F">
      <w:pPr>
        <w:pStyle w:val="aa"/>
        <w:widowControl w:val="0"/>
        <w:spacing w:after="160"/>
        <w:ind w:right="-7" w:firstLine="567"/>
        <w:jc w:val="center"/>
        <w:rPr>
          <w:rFonts w:ascii="GHEA Grapalat" w:hAnsi="GHEA Grapalat"/>
        </w:rPr>
      </w:pPr>
    </w:p>
    <w:p w14:paraId="7404A061" w14:textId="77777777" w:rsidR="00E4354F" w:rsidRDefault="00E4354F" w:rsidP="00E4354F">
      <w:pPr>
        <w:pStyle w:val="aa"/>
        <w:widowControl w:val="0"/>
        <w:spacing w:after="160"/>
        <w:ind w:right="-7" w:firstLine="567"/>
        <w:jc w:val="center"/>
        <w:rPr>
          <w:rFonts w:ascii="GHEA Grapalat" w:hAnsi="GHEA Grapalat"/>
        </w:rPr>
      </w:pPr>
    </w:p>
    <w:p w14:paraId="7089AE50" w14:textId="77777777" w:rsidR="00E4354F" w:rsidRDefault="00E4354F" w:rsidP="00E4354F">
      <w:pPr>
        <w:pStyle w:val="aa"/>
        <w:widowControl w:val="0"/>
        <w:spacing w:after="160"/>
        <w:ind w:right="-7" w:firstLine="567"/>
        <w:jc w:val="center"/>
        <w:rPr>
          <w:rFonts w:ascii="GHEA Grapalat" w:hAnsi="GHEA Grapalat" w:cs="Sylfaen"/>
        </w:rPr>
      </w:pPr>
      <w:r>
        <w:rPr>
          <w:rFonts w:ascii="GHEA Grapalat" w:hAnsi="GHEA Grapalat"/>
        </w:rPr>
        <w:t>ПРИГЛАШЕНИЕ</w:t>
      </w:r>
    </w:p>
    <w:p w14:paraId="6CF11464" w14:textId="77777777" w:rsidR="00E4354F" w:rsidRDefault="00E4354F" w:rsidP="00E4354F">
      <w:pPr>
        <w:pStyle w:val="aa"/>
        <w:widowControl w:val="0"/>
        <w:spacing w:after="160"/>
        <w:ind w:right="-7" w:firstLine="567"/>
        <w:jc w:val="center"/>
        <w:rPr>
          <w:rFonts w:ascii="GHEA Grapalat" w:hAnsi="GHEA Grapalat" w:cs="Sylfaen"/>
        </w:rPr>
      </w:pPr>
    </w:p>
    <w:p w14:paraId="77A83EBB" w14:textId="77777777" w:rsidR="00E4354F" w:rsidRDefault="00E4354F" w:rsidP="00E4354F">
      <w:pPr>
        <w:pStyle w:val="aa"/>
        <w:widowControl w:val="0"/>
        <w:spacing w:after="160"/>
        <w:ind w:right="-7" w:firstLine="567"/>
        <w:jc w:val="center"/>
        <w:rPr>
          <w:rFonts w:ascii="GHEA Grapalat" w:hAnsi="GHEA Grapalat" w:cs="Sylfaen"/>
        </w:rPr>
      </w:pPr>
    </w:p>
    <w:p w14:paraId="0C7B7643" w14:textId="3E58F1F3" w:rsidR="00E4354F" w:rsidRDefault="00E4354F" w:rsidP="00E4354F">
      <w:pPr>
        <w:pStyle w:val="aa"/>
        <w:widowControl w:val="0"/>
        <w:spacing w:after="160"/>
        <w:ind w:right="-7" w:firstLine="567"/>
        <w:jc w:val="center"/>
        <w:rPr>
          <w:rFonts w:ascii="GHEA Grapalat" w:hAnsi="GHEA Grapalat"/>
          <w:iCs/>
        </w:rPr>
      </w:pPr>
      <w:r>
        <w:rPr>
          <w:rFonts w:ascii="GHEA Grapalat" w:hAnsi="GHEA Grapalat"/>
        </w:rPr>
        <w:t xml:space="preserve">НА ЗАПРОСА КОТИРОВКИ, ОБЪЯВЛЕННЫЙ С ЦЕЛЬЮ ПРИОБРЕТЕНИЯ </w:t>
      </w:r>
      <w:r>
        <w:rPr>
          <w:rFonts w:ascii="GHEA Grapalat" w:hAnsi="GHEA Grapalat"/>
          <w:lang w:val="hy-AM"/>
        </w:rPr>
        <w:t>«</w:t>
      </w:r>
      <w:r>
        <w:rPr>
          <w:rFonts w:ascii="GHEA Grapalat" w:hAnsi="GHEA Grapalat"/>
          <w:iCs/>
        </w:rPr>
        <w:t>ПИЩЕВЫХ ПРОДУКТОВ</w:t>
      </w:r>
      <w:r>
        <w:rPr>
          <w:rFonts w:ascii="GHEA Grapalat" w:hAnsi="GHEA Grapalat"/>
          <w:iCs/>
          <w:lang w:val="hy-AM"/>
        </w:rPr>
        <w:t xml:space="preserve">» </w:t>
      </w:r>
      <w:r>
        <w:rPr>
          <w:rFonts w:ascii="GHEA Grapalat" w:hAnsi="GHEA Grapalat"/>
        </w:rPr>
        <w:t xml:space="preserve">ДЛЯ НУЖД </w:t>
      </w:r>
      <w:r>
        <w:rPr>
          <w:rFonts w:ascii="GHEA Grapalat" w:hAnsi="GHEA Grapalat"/>
          <w:lang w:val="hy-AM"/>
        </w:rPr>
        <w:t>«</w:t>
      </w:r>
      <w:r w:rsidR="009F7E7A">
        <w:rPr>
          <w:rFonts w:ascii="GHEA Grapalat" w:hAnsi="GHEA Grapalat"/>
          <w:iCs/>
          <w:lang w:val="hy-AM"/>
        </w:rPr>
        <w:t xml:space="preserve">ГЮМРИЙСКАЯ ОСНОВНАЯ ШКОЛА N </w:t>
      </w:r>
      <w:proofErr w:type="gramStart"/>
      <w:r w:rsidR="009F7E7A">
        <w:rPr>
          <w:rFonts w:ascii="GHEA Grapalat" w:hAnsi="GHEA Grapalat"/>
          <w:iCs/>
          <w:lang w:val="hy-AM"/>
        </w:rPr>
        <w:t>11</w:t>
      </w:r>
      <w:r>
        <w:rPr>
          <w:rFonts w:ascii="GHEA Grapalat" w:hAnsi="GHEA Grapalat"/>
          <w:iCs/>
          <w:lang w:val="hy-AM"/>
        </w:rPr>
        <w:t>»  ГНКО</w:t>
      </w:r>
      <w:proofErr w:type="gramEnd"/>
    </w:p>
    <w:p w14:paraId="77749239" w14:textId="77777777" w:rsidR="00CE0D95" w:rsidRPr="009044F1" w:rsidRDefault="00CE0D95" w:rsidP="00B46D58">
      <w:pPr>
        <w:pStyle w:val="aa"/>
        <w:widowControl w:val="0"/>
        <w:spacing w:after="160"/>
        <w:ind w:right="-7" w:firstLine="567"/>
        <w:jc w:val="center"/>
        <w:rPr>
          <w:rFonts w:ascii="GHEA Grapalat" w:hAnsi="GHEA Grapalat"/>
        </w:rPr>
      </w:pPr>
    </w:p>
    <w:p w14:paraId="4E1A8327" w14:textId="77777777" w:rsidR="00CE0D95" w:rsidRPr="009044F1" w:rsidRDefault="00CE0D95" w:rsidP="00B46D58">
      <w:pPr>
        <w:pStyle w:val="aa"/>
        <w:widowControl w:val="0"/>
        <w:spacing w:after="160"/>
        <w:ind w:right="-7" w:firstLine="567"/>
        <w:jc w:val="center"/>
        <w:rPr>
          <w:rFonts w:ascii="GHEA Grapalat" w:hAnsi="GHEA Grapalat"/>
        </w:rPr>
      </w:pPr>
    </w:p>
    <w:p w14:paraId="6A263F1D" w14:textId="77777777" w:rsidR="000763E5" w:rsidRDefault="000763E5" w:rsidP="00B46D58">
      <w:pPr>
        <w:rPr>
          <w:rFonts w:ascii="GHEA Grapalat" w:hAnsi="GHEA Grapalat"/>
        </w:rPr>
      </w:pPr>
      <w:r>
        <w:rPr>
          <w:rFonts w:ascii="GHEA Grapalat" w:hAnsi="GHEA Grapalat"/>
        </w:rPr>
        <w:br w:type="page"/>
      </w:r>
    </w:p>
    <w:p w14:paraId="58503478"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7F9BFE1" w14:textId="77777777" w:rsidR="00984BDB" w:rsidRPr="009044F1" w:rsidRDefault="00984BDB" w:rsidP="00B46D58">
      <w:pPr>
        <w:widowControl w:val="0"/>
        <w:spacing w:after="160"/>
        <w:ind w:firstLine="567"/>
        <w:jc w:val="both"/>
        <w:rPr>
          <w:rFonts w:ascii="GHEA Grapalat" w:hAnsi="GHEA Grapalat"/>
          <w:i/>
        </w:rPr>
      </w:pPr>
    </w:p>
    <w:p w14:paraId="6342DDDF"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1746AAA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0D0C8436" w14:textId="77777777" w:rsidR="00160AE4" w:rsidRPr="009044F1" w:rsidRDefault="00160AE4" w:rsidP="00B46D58">
      <w:pPr>
        <w:widowControl w:val="0"/>
        <w:spacing w:after="160"/>
        <w:ind w:firstLine="567"/>
        <w:jc w:val="center"/>
        <w:rPr>
          <w:rFonts w:ascii="GHEA Grapalat" w:hAnsi="GHEA Grapalat"/>
          <w:i/>
        </w:rPr>
      </w:pPr>
    </w:p>
    <w:p w14:paraId="3438B50E" w14:textId="383BC44C" w:rsidR="00E4354F" w:rsidRDefault="00E4354F" w:rsidP="00E40168">
      <w:pPr>
        <w:widowControl w:val="0"/>
        <w:ind w:right="-286"/>
        <w:jc w:val="center"/>
        <w:rPr>
          <w:rFonts w:ascii="GHEA Grapalat" w:hAnsi="GHEA Grapalat"/>
          <w:b/>
          <w:bCs/>
        </w:rPr>
      </w:pPr>
      <w:r>
        <w:rPr>
          <w:rFonts w:ascii="GHEA Grapalat" w:hAnsi="GHEA Grapalat"/>
          <w:b/>
          <w:bCs/>
          <w:lang w:val="hy-AM"/>
        </w:rPr>
        <w:t>«</w:t>
      </w:r>
      <w:r>
        <w:rPr>
          <w:rFonts w:ascii="GHEA Grapalat" w:hAnsi="GHEA Grapalat"/>
          <w:b/>
          <w:bCs/>
          <w:iCs/>
        </w:rPr>
        <w:t>ПИЩЕВЫХ ПРОДУКТОВ</w:t>
      </w:r>
      <w:r>
        <w:rPr>
          <w:rFonts w:ascii="GHEA Grapalat" w:hAnsi="GHEA Grapalat"/>
          <w:iCs/>
          <w:lang w:val="hy-AM"/>
        </w:rPr>
        <w:t xml:space="preserve">» </w:t>
      </w:r>
      <w:r>
        <w:rPr>
          <w:rFonts w:ascii="GHEA Grapalat" w:hAnsi="GHEA Grapalat"/>
          <w:lang w:val="hy-AM"/>
        </w:rPr>
        <w:t xml:space="preserve"> </w:t>
      </w:r>
      <w:r>
        <w:rPr>
          <w:rFonts w:ascii="GHEA Grapalat" w:hAnsi="GHEA Grapalat"/>
          <w:b/>
        </w:rPr>
        <w:t>ДЛЯ НУЖД</w:t>
      </w:r>
      <w:r>
        <w:rPr>
          <w:rFonts w:ascii="GHEA Grapalat" w:hAnsi="GHEA Grapalat"/>
        </w:rPr>
        <w:t xml:space="preserve"> </w:t>
      </w:r>
      <w:r w:rsidR="00E240A0">
        <w:rPr>
          <w:rFonts w:ascii="GHEA Grapalat" w:hAnsi="GHEA Grapalat"/>
          <w:b/>
          <w:bCs/>
          <w:iCs/>
          <w:lang w:val="hy-AM"/>
        </w:rPr>
        <w:t>«</w:t>
      </w:r>
      <w:r w:rsidR="009F7E7A">
        <w:rPr>
          <w:rFonts w:ascii="GHEA Grapalat" w:hAnsi="GHEA Grapalat"/>
          <w:b/>
          <w:bCs/>
          <w:iCs/>
          <w:lang w:val="hy-AM"/>
        </w:rPr>
        <w:t>ГЮМРИЙСКАЯ ОСНОВНАЯ ШКОЛА N 11</w:t>
      </w:r>
      <w:r>
        <w:rPr>
          <w:rFonts w:ascii="GHEA Grapalat" w:hAnsi="GHEA Grapalat"/>
          <w:b/>
          <w:bCs/>
          <w:iCs/>
          <w:lang w:val="hy-AM"/>
        </w:rPr>
        <w:t>» ГНКО</w:t>
      </w:r>
    </w:p>
    <w:p w14:paraId="7E869EB7" w14:textId="77777777" w:rsidR="00615B35" w:rsidRPr="00EC400D" w:rsidRDefault="00615B35"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наименование</w:t>
      </w:r>
      <w:r w:rsidR="00EB5576" w:rsidRPr="00EC400D">
        <w:rPr>
          <w:sz w:val="20"/>
          <w:szCs w:val="20"/>
        </w:rPr>
        <w:t xml:space="preserve"> </w:t>
      </w:r>
      <w:r w:rsidRPr="00EC400D">
        <w:rPr>
          <w:rFonts w:ascii="GHEA Grapalat" w:hAnsi="GHEA Grapalat"/>
          <w:sz w:val="20"/>
          <w:szCs w:val="20"/>
        </w:rPr>
        <w:t>товара</w:t>
      </w:r>
      <w:r w:rsidR="00EC400D" w:rsidRPr="00EC400D">
        <w:rPr>
          <w:rFonts w:ascii="GHEA Grapalat" w:hAnsi="GHEA Grapalat"/>
          <w:sz w:val="20"/>
          <w:szCs w:val="20"/>
        </w:rPr>
        <w:tab/>
        <w:t>(наименование заказчика)</w:t>
      </w:r>
    </w:p>
    <w:p w14:paraId="0D83E15F" w14:textId="77777777" w:rsidR="00160AE4" w:rsidRPr="003A1EBB" w:rsidRDefault="00160AE4" w:rsidP="00B46D58">
      <w:pPr>
        <w:widowControl w:val="0"/>
        <w:spacing w:after="160"/>
        <w:ind w:firstLine="567"/>
        <w:jc w:val="center"/>
        <w:rPr>
          <w:rFonts w:ascii="GHEA Grapalat" w:hAnsi="GHEA Grapalat"/>
        </w:rPr>
      </w:pPr>
    </w:p>
    <w:p w14:paraId="1769BBFA"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4E5D1DB7" w14:textId="77777777" w:rsidR="00C67E80" w:rsidRPr="009044F1" w:rsidRDefault="00C67E80" w:rsidP="00B46D58">
      <w:pPr>
        <w:widowControl w:val="0"/>
        <w:spacing w:after="160"/>
        <w:jc w:val="center"/>
        <w:rPr>
          <w:rFonts w:ascii="GHEA Grapalat" w:hAnsi="GHEA Grapalat" w:cs="Sylfaen"/>
          <w:b/>
        </w:rPr>
      </w:pPr>
    </w:p>
    <w:p w14:paraId="6549E2A6"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E88ED18" w14:textId="77777777" w:rsidR="002E069D" w:rsidRPr="008842CE" w:rsidRDefault="002E069D" w:rsidP="00B46D58">
      <w:pPr>
        <w:widowControl w:val="0"/>
        <w:spacing w:after="160"/>
        <w:jc w:val="center"/>
        <w:rPr>
          <w:rFonts w:ascii="GHEA Grapalat" w:hAnsi="GHEA Grapalat"/>
        </w:rPr>
      </w:pPr>
    </w:p>
    <w:p w14:paraId="45FC960C"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06152C85"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5599BD7"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9BC89C9"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20FE8F1B"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60C4C34B"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784EED5"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41CB525F"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3023DD0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6AE4340E"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FADF25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F372482" w14:textId="77777777" w:rsidR="00520F57" w:rsidRDefault="00520F57" w:rsidP="00B46D58">
      <w:pPr>
        <w:widowControl w:val="0"/>
        <w:spacing w:after="160"/>
        <w:jc w:val="center"/>
        <w:rPr>
          <w:rFonts w:ascii="GHEA Grapalat" w:hAnsi="GHEA Grapalat"/>
          <w:b/>
        </w:rPr>
      </w:pPr>
    </w:p>
    <w:p w14:paraId="618089CF" w14:textId="77777777" w:rsidR="00520F57" w:rsidRDefault="00520F57" w:rsidP="00B46D58">
      <w:pPr>
        <w:widowControl w:val="0"/>
        <w:spacing w:after="160"/>
        <w:jc w:val="center"/>
        <w:rPr>
          <w:rFonts w:ascii="GHEA Grapalat" w:hAnsi="GHEA Grapalat"/>
          <w:b/>
        </w:rPr>
      </w:pPr>
    </w:p>
    <w:p w14:paraId="1B33AA56" w14:textId="77777777" w:rsidR="00E4354F" w:rsidRDefault="00E4354F" w:rsidP="00B46D58">
      <w:pPr>
        <w:widowControl w:val="0"/>
        <w:spacing w:after="160"/>
        <w:jc w:val="center"/>
        <w:rPr>
          <w:rFonts w:ascii="GHEA Grapalat" w:hAnsi="GHEA Grapalat"/>
          <w:b/>
        </w:rPr>
      </w:pPr>
    </w:p>
    <w:p w14:paraId="281A5A71" w14:textId="77777777" w:rsidR="00E4354F" w:rsidRDefault="00E4354F" w:rsidP="00B46D58">
      <w:pPr>
        <w:widowControl w:val="0"/>
        <w:spacing w:after="160"/>
        <w:jc w:val="center"/>
        <w:rPr>
          <w:rFonts w:ascii="GHEA Grapalat" w:hAnsi="GHEA Grapalat"/>
          <w:b/>
        </w:rPr>
      </w:pPr>
    </w:p>
    <w:p w14:paraId="160C798B" w14:textId="77777777" w:rsidR="00E4354F" w:rsidRDefault="00E4354F" w:rsidP="00B46D58">
      <w:pPr>
        <w:widowControl w:val="0"/>
        <w:spacing w:after="160"/>
        <w:jc w:val="center"/>
        <w:rPr>
          <w:rFonts w:ascii="GHEA Grapalat" w:hAnsi="GHEA Grapalat"/>
          <w:b/>
        </w:rPr>
      </w:pPr>
    </w:p>
    <w:p w14:paraId="779F90D3" w14:textId="77777777" w:rsidR="00E4354F" w:rsidRDefault="00E4354F" w:rsidP="00B46D58">
      <w:pPr>
        <w:widowControl w:val="0"/>
        <w:spacing w:after="160"/>
        <w:jc w:val="center"/>
        <w:rPr>
          <w:rFonts w:ascii="GHEA Grapalat" w:hAnsi="GHEA Grapalat"/>
          <w:b/>
        </w:rPr>
      </w:pPr>
    </w:p>
    <w:p w14:paraId="3F83EBDC" w14:textId="77777777"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14:paraId="42FC1E7B" w14:textId="77777777" w:rsidR="008842CE" w:rsidRPr="00374F4A" w:rsidRDefault="008842CE" w:rsidP="00B46D58">
      <w:pPr>
        <w:widowControl w:val="0"/>
        <w:spacing w:after="160"/>
        <w:jc w:val="center"/>
        <w:rPr>
          <w:rFonts w:ascii="GHEA Grapalat" w:hAnsi="GHEA Grapalat"/>
          <w:b/>
        </w:rPr>
      </w:pPr>
    </w:p>
    <w:p w14:paraId="5D2A1A11"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3336DFA9" w14:textId="77777777" w:rsidR="00520F57" w:rsidRPr="008842CE" w:rsidRDefault="00520F57" w:rsidP="00B46D58">
      <w:pPr>
        <w:widowControl w:val="0"/>
        <w:spacing w:after="160"/>
        <w:jc w:val="center"/>
        <w:rPr>
          <w:rFonts w:ascii="GHEA Grapalat" w:hAnsi="GHEA Grapalat"/>
          <w:b/>
        </w:rPr>
      </w:pPr>
    </w:p>
    <w:p w14:paraId="5B2F15EF"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38694CD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AB6885C"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079A159B" w14:textId="77777777" w:rsidR="00E17B7F" w:rsidRDefault="00E17B7F">
      <w:pPr>
        <w:rPr>
          <w:rFonts w:ascii="GHEA Grapalat" w:hAnsi="GHEA Grapalat"/>
          <w:spacing w:val="-6"/>
        </w:rPr>
      </w:pPr>
      <w:r>
        <w:rPr>
          <w:rFonts w:ascii="GHEA Grapalat" w:hAnsi="GHEA Grapalat"/>
          <w:spacing w:val="-6"/>
        </w:rPr>
        <w:br w:type="page"/>
      </w:r>
    </w:p>
    <w:p w14:paraId="3D3B892A" w14:textId="04D38579"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4C77C7">
        <w:rPr>
          <w:rFonts w:ascii="GHEA Grapalat" w:hAnsi="GHEA Grapalat"/>
          <w:spacing w:val="-6"/>
        </w:rPr>
        <w:t>ЗАПРОСА КОТИРОВКИ</w:t>
      </w:r>
      <w:r w:rsidR="00096865" w:rsidRPr="006D2DF7">
        <w:rPr>
          <w:rFonts w:ascii="GHEA Grapalat" w:hAnsi="GHEA Grapalat"/>
          <w:spacing w:val="-6"/>
        </w:rPr>
        <w:t xml:space="preserve">, проводимом под кодом </w:t>
      </w:r>
      <w:r w:rsidR="00501A30">
        <w:rPr>
          <w:rFonts w:ascii="GHEA Grapalat" w:hAnsi="GHEA Grapalat"/>
          <w:spacing w:val="-6"/>
        </w:rPr>
        <w:t>SMGHD11-GH-APZB-26/01</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3009F064" w14:textId="0C2E3663"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E4354F" w:rsidRPr="00E4354F">
        <w:rPr>
          <w:rFonts w:ascii="GHEA Grapalat" w:hAnsi="GHEA Grapalat"/>
          <w:iCs/>
          <w:spacing w:val="6"/>
        </w:rPr>
        <w:t xml:space="preserve"> </w:t>
      </w:r>
      <w:r w:rsidR="009F7E7A">
        <w:rPr>
          <w:rFonts w:ascii="GHEA Grapalat" w:hAnsi="GHEA Grapalat"/>
          <w:iCs/>
          <w:spacing w:val="6"/>
        </w:rPr>
        <w:t>ГЮМРИЙСКАЯ ОСНОВНАЯ ШКОЛА N 11</w:t>
      </w:r>
      <w:r w:rsidR="00E4354F">
        <w:rPr>
          <w:rFonts w:ascii="GHEA Grapalat" w:hAnsi="GHEA Grapalat"/>
          <w:iCs/>
          <w:spacing w:val="6"/>
          <w:lang w:val="hy-AM"/>
        </w:rPr>
        <w:t>»</w:t>
      </w:r>
      <w:r w:rsidR="00E4354F">
        <w:rPr>
          <w:rFonts w:ascii="GHEA Grapalat" w:hAnsi="GHEA Grapalat"/>
          <w:iCs/>
          <w:spacing w:val="6"/>
        </w:rPr>
        <w:t xml:space="preserve"> </w:t>
      </w:r>
      <w:r w:rsidR="00E4354F">
        <w:rPr>
          <w:rFonts w:ascii="GHEA Grapalat" w:hAnsi="GHEA Grapalat"/>
          <w:iCs/>
        </w:rPr>
        <w:t>ГНКО</w:t>
      </w:r>
      <w:r w:rsidR="00E4354F">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85807E5"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4338E52"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8E7A71F" w14:textId="77777777"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E4354F">
        <w:rPr>
          <w:rFonts w:ascii="GHEA Grapalat" w:hAnsi="GHEA Grapalat"/>
          <w:b/>
          <w:bCs/>
          <w:color w:val="000000" w:themeColor="text1"/>
          <w:spacing w:val="3"/>
          <w:sz w:val="21"/>
          <w:szCs w:val="21"/>
          <w:shd w:val="clear" w:color="auto" w:fill="FFFFFF"/>
        </w:rPr>
        <w:t>smartbidcons@gmail.com</w:t>
      </w:r>
      <w:r w:rsidR="00E4354F">
        <w:rPr>
          <w:rFonts w:ascii="GHEA Grapalat" w:hAnsi="GHEA Grapalat"/>
          <w:b/>
          <w:bCs/>
          <w:color w:val="000000" w:themeColor="text1"/>
        </w:rPr>
        <w:t xml:space="preserve"> </w:t>
      </w:r>
      <w:r w:rsidRPr="009044F1">
        <w:rPr>
          <w:rFonts w:ascii="GHEA Grapalat" w:hAnsi="GHEA Grapalat"/>
          <w:sz w:val="24"/>
          <w:szCs w:val="24"/>
        </w:rPr>
        <w:t>".</w:t>
      </w:r>
    </w:p>
    <w:p w14:paraId="2A03271B"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5FFFE4A"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58CB41A9"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8A2D600" w14:textId="03B49F0D" w:rsidR="00E4354F" w:rsidRDefault="00845AA5" w:rsidP="00E4354F">
      <w:pPr>
        <w:widowControl w:val="0"/>
        <w:rPr>
          <w:rFonts w:ascii="GHEA Grapalat" w:hAnsi="GHEA Grapalat"/>
          <w:b/>
          <w:bCs/>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 xml:space="preserve">Предметом закупки является приобретение </w:t>
      </w:r>
      <w:r w:rsidR="00E4354F">
        <w:rPr>
          <w:rFonts w:ascii="GHEA Grapalat" w:hAnsi="GHEA Grapalat"/>
        </w:rPr>
        <w:t>"</w:t>
      </w:r>
      <w:r w:rsidR="00E4354F">
        <w:rPr>
          <w:rFonts w:ascii="GHEA Grapalat" w:hAnsi="GHEA Grapalat"/>
          <w:b/>
          <w:bCs/>
          <w:iCs/>
        </w:rPr>
        <w:t>ПИЩЕВЫХ ПРОДУКТОВ</w:t>
      </w:r>
      <w:r w:rsidR="00E4354F">
        <w:rPr>
          <w:rFonts w:ascii="GHEA Grapalat" w:hAnsi="GHEA Grapalat"/>
        </w:rPr>
        <w:t>" (далее — также товар) для нужд "</w:t>
      </w:r>
      <w:r w:rsidR="009F7E7A">
        <w:rPr>
          <w:rFonts w:ascii="GHEA Grapalat" w:hAnsi="GHEA Grapalat"/>
          <w:b/>
          <w:bCs/>
          <w:iCs/>
          <w:lang w:val="hy-AM"/>
        </w:rPr>
        <w:t>ГЮМРИЙСКАЯ ОСНОВНАЯ ШКОЛА N 11</w:t>
      </w:r>
      <w:r w:rsidR="00E4354F">
        <w:rPr>
          <w:rFonts w:ascii="GHEA Grapalat" w:hAnsi="GHEA Grapalat"/>
          <w:b/>
          <w:bCs/>
          <w:iCs/>
          <w:lang w:val="hy-AM"/>
        </w:rPr>
        <w:t>», ГНКО</w:t>
      </w:r>
      <w:r w:rsidR="00E4354F">
        <w:rPr>
          <w:rFonts w:ascii="GHEA Grapalat" w:hAnsi="GHEA Grapalat"/>
          <w:b/>
          <w:bCs/>
          <w:lang w:val="hy-AM"/>
        </w:rPr>
        <w:t xml:space="preserve"> </w:t>
      </w:r>
      <w:r w:rsidR="00E4354F">
        <w:rPr>
          <w:rFonts w:ascii="GHEA Grapalat" w:hAnsi="GHEA Grapalat"/>
        </w:rPr>
        <w:t>", которые сгруппированы в лоты "</w:t>
      </w:r>
      <w:r w:rsidR="00D3754C">
        <w:rPr>
          <w:rFonts w:ascii="GHEA Grapalat" w:hAnsi="GHEA Grapalat"/>
          <w:lang w:val="hy-AM"/>
        </w:rPr>
        <w:t>5</w:t>
      </w:r>
      <w:r w:rsidR="00E4354F">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349B3E9B" w14:textId="77777777" w:rsidTr="00AD432A">
        <w:trPr>
          <w:jc w:val="center"/>
        </w:trPr>
        <w:tc>
          <w:tcPr>
            <w:tcW w:w="2776" w:type="dxa"/>
            <w:gridSpan w:val="2"/>
            <w:vAlign w:val="center"/>
          </w:tcPr>
          <w:p w14:paraId="69F87D2A"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7CE692D0"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119CA576" w14:textId="77777777" w:rsidTr="00AD432A">
        <w:trPr>
          <w:jc w:val="center"/>
        </w:trPr>
        <w:tc>
          <w:tcPr>
            <w:tcW w:w="1530" w:type="dxa"/>
            <w:vAlign w:val="center"/>
          </w:tcPr>
          <w:p w14:paraId="42BDA2B1" w14:textId="77777777"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001726BD" w14:textId="77777777"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1335CA40" w14:textId="77777777"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3005B5" w:rsidRPr="009044F1" w14:paraId="651DEEBE" w14:textId="77777777" w:rsidTr="007725D2">
        <w:trPr>
          <w:jc w:val="center"/>
        </w:trPr>
        <w:tc>
          <w:tcPr>
            <w:tcW w:w="1530" w:type="dxa"/>
            <w:vAlign w:val="center"/>
          </w:tcPr>
          <w:p w14:paraId="41846771" w14:textId="77777777" w:rsidR="003005B5" w:rsidRPr="003870FE" w:rsidRDefault="003005B5" w:rsidP="003005B5">
            <w:pPr>
              <w:pStyle w:val="23"/>
              <w:widowControl w:val="0"/>
              <w:spacing w:line="240" w:lineRule="auto"/>
              <w:ind w:firstLine="0"/>
              <w:jc w:val="center"/>
              <w:rPr>
                <w:rFonts w:ascii="GHEA Grapalat" w:hAnsi="GHEA Grapalat"/>
              </w:rPr>
            </w:pPr>
            <w:r w:rsidRPr="003870FE">
              <w:rPr>
                <w:rFonts w:ascii="GHEA Grapalat" w:hAnsi="GHEA Grapalat"/>
              </w:rPr>
              <w:t>1</w:t>
            </w:r>
          </w:p>
        </w:tc>
        <w:tc>
          <w:tcPr>
            <w:tcW w:w="1246" w:type="dxa"/>
            <w:vAlign w:val="bottom"/>
          </w:tcPr>
          <w:p w14:paraId="0F813DF4" w14:textId="419593E6" w:rsidR="003005B5" w:rsidRPr="003533F3" w:rsidRDefault="003005B5" w:rsidP="003005B5">
            <w:pPr>
              <w:jc w:val="center"/>
              <w:rPr>
                <w:rFonts w:ascii="GHEA Grapalat" w:hAnsi="GHEA Grapalat"/>
                <w:sz w:val="22"/>
                <w:szCs w:val="22"/>
              </w:rPr>
            </w:pPr>
            <w:r w:rsidRPr="003533F3">
              <w:rPr>
                <w:rFonts w:ascii="GHEA Grapalat" w:hAnsi="GHEA Grapalat" w:cs="Calibri"/>
                <w:color w:val="000000"/>
                <w:sz w:val="22"/>
                <w:szCs w:val="22"/>
              </w:rPr>
              <w:t>989400</w:t>
            </w:r>
          </w:p>
        </w:tc>
        <w:tc>
          <w:tcPr>
            <w:tcW w:w="6458" w:type="dxa"/>
          </w:tcPr>
          <w:p w14:paraId="6C326A1E" w14:textId="0192C274" w:rsidR="003005B5" w:rsidRPr="00845C15" w:rsidRDefault="003005B5" w:rsidP="003005B5">
            <w:pPr>
              <w:rPr>
                <w:rFonts w:ascii="GHEA Grapalat" w:hAnsi="GHEA Grapalat"/>
                <w:sz w:val="20"/>
                <w:szCs w:val="20"/>
              </w:rPr>
            </w:pPr>
            <w:r w:rsidRPr="00845C15">
              <w:rPr>
                <w:rFonts w:ascii="GHEA Grapalat" w:hAnsi="GHEA Grapalat"/>
              </w:rPr>
              <w:t>Банан</w:t>
            </w:r>
          </w:p>
        </w:tc>
      </w:tr>
      <w:tr w:rsidR="003005B5" w:rsidRPr="009044F1" w14:paraId="0F2F2DEE" w14:textId="77777777" w:rsidTr="007725D2">
        <w:trPr>
          <w:jc w:val="center"/>
        </w:trPr>
        <w:tc>
          <w:tcPr>
            <w:tcW w:w="1530" w:type="dxa"/>
            <w:vAlign w:val="center"/>
          </w:tcPr>
          <w:p w14:paraId="485CD3F4" w14:textId="77777777" w:rsidR="003005B5" w:rsidRPr="003870FE" w:rsidRDefault="003005B5" w:rsidP="003005B5">
            <w:pPr>
              <w:pStyle w:val="23"/>
              <w:widowControl w:val="0"/>
              <w:spacing w:line="240" w:lineRule="auto"/>
              <w:ind w:firstLine="0"/>
              <w:jc w:val="center"/>
              <w:rPr>
                <w:rFonts w:ascii="GHEA Grapalat" w:hAnsi="GHEA Grapalat"/>
              </w:rPr>
            </w:pPr>
            <w:r w:rsidRPr="003870FE">
              <w:rPr>
                <w:rFonts w:ascii="GHEA Grapalat" w:hAnsi="GHEA Grapalat"/>
              </w:rPr>
              <w:t>2</w:t>
            </w:r>
          </w:p>
        </w:tc>
        <w:tc>
          <w:tcPr>
            <w:tcW w:w="1246" w:type="dxa"/>
            <w:vAlign w:val="bottom"/>
          </w:tcPr>
          <w:p w14:paraId="2C3C04D1" w14:textId="197DB58C" w:rsidR="003005B5" w:rsidRPr="003533F3" w:rsidRDefault="003005B5" w:rsidP="003005B5">
            <w:pPr>
              <w:jc w:val="center"/>
              <w:rPr>
                <w:rFonts w:ascii="GHEA Grapalat" w:hAnsi="GHEA Grapalat"/>
                <w:sz w:val="22"/>
                <w:szCs w:val="22"/>
                <w:lang w:val="hy-AM"/>
              </w:rPr>
            </w:pPr>
            <w:r w:rsidRPr="003533F3">
              <w:rPr>
                <w:rFonts w:ascii="GHEA Grapalat" w:hAnsi="GHEA Grapalat" w:cs="Calibri"/>
                <w:color w:val="000000"/>
                <w:sz w:val="22"/>
                <w:szCs w:val="22"/>
              </w:rPr>
              <w:t>3054510</w:t>
            </w:r>
          </w:p>
        </w:tc>
        <w:tc>
          <w:tcPr>
            <w:tcW w:w="6458" w:type="dxa"/>
          </w:tcPr>
          <w:p w14:paraId="1591A337" w14:textId="763A8307" w:rsidR="003005B5" w:rsidRPr="00845C15" w:rsidRDefault="003005B5" w:rsidP="003005B5">
            <w:pPr>
              <w:rPr>
                <w:rFonts w:ascii="GHEA Grapalat" w:hAnsi="GHEA Grapalat"/>
                <w:sz w:val="20"/>
                <w:szCs w:val="20"/>
              </w:rPr>
            </w:pPr>
            <w:r w:rsidRPr="00845C15">
              <w:rPr>
                <w:rFonts w:ascii="GHEA Grapalat" w:hAnsi="GHEA Grapalat"/>
              </w:rPr>
              <w:t>Булочка</w:t>
            </w:r>
          </w:p>
        </w:tc>
      </w:tr>
      <w:tr w:rsidR="003005B5" w:rsidRPr="009044F1" w14:paraId="2418D33B" w14:textId="77777777" w:rsidTr="007725D2">
        <w:trPr>
          <w:jc w:val="center"/>
        </w:trPr>
        <w:tc>
          <w:tcPr>
            <w:tcW w:w="1530" w:type="dxa"/>
            <w:vAlign w:val="center"/>
          </w:tcPr>
          <w:p w14:paraId="2001B8BD" w14:textId="77777777" w:rsidR="003005B5" w:rsidRPr="003870FE" w:rsidRDefault="003005B5" w:rsidP="003005B5">
            <w:pPr>
              <w:pStyle w:val="23"/>
              <w:widowControl w:val="0"/>
              <w:spacing w:line="240" w:lineRule="auto"/>
              <w:ind w:firstLine="0"/>
              <w:jc w:val="center"/>
              <w:rPr>
                <w:rFonts w:ascii="GHEA Grapalat" w:hAnsi="GHEA Grapalat"/>
                <w:lang w:val="hy-AM"/>
              </w:rPr>
            </w:pPr>
            <w:r w:rsidRPr="003870FE">
              <w:rPr>
                <w:rFonts w:ascii="GHEA Grapalat" w:hAnsi="GHEA Grapalat"/>
                <w:lang w:val="hy-AM"/>
              </w:rPr>
              <w:t>3</w:t>
            </w:r>
          </w:p>
        </w:tc>
        <w:tc>
          <w:tcPr>
            <w:tcW w:w="1246" w:type="dxa"/>
            <w:vAlign w:val="bottom"/>
          </w:tcPr>
          <w:p w14:paraId="7D18E3C1" w14:textId="57077F2D" w:rsidR="003005B5" w:rsidRPr="003533F3" w:rsidRDefault="003005B5" w:rsidP="003005B5">
            <w:pPr>
              <w:jc w:val="center"/>
              <w:rPr>
                <w:rFonts w:ascii="GHEA Grapalat" w:hAnsi="GHEA Grapalat"/>
                <w:sz w:val="22"/>
                <w:szCs w:val="22"/>
                <w:lang w:val="hy-AM"/>
              </w:rPr>
            </w:pPr>
            <w:r w:rsidRPr="003533F3">
              <w:rPr>
                <w:rFonts w:ascii="GHEA Grapalat" w:hAnsi="GHEA Grapalat" w:cs="Calibri"/>
                <w:color w:val="000000"/>
                <w:sz w:val="22"/>
                <w:szCs w:val="22"/>
              </w:rPr>
              <w:t>523800</w:t>
            </w:r>
          </w:p>
        </w:tc>
        <w:tc>
          <w:tcPr>
            <w:tcW w:w="6458" w:type="dxa"/>
          </w:tcPr>
          <w:p w14:paraId="3EE64CB0" w14:textId="3DC187CC" w:rsidR="003005B5" w:rsidRPr="00845C15" w:rsidRDefault="003005B5" w:rsidP="003005B5">
            <w:pPr>
              <w:rPr>
                <w:rFonts w:ascii="GHEA Grapalat" w:hAnsi="GHEA Grapalat"/>
                <w:sz w:val="20"/>
                <w:szCs w:val="20"/>
              </w:rPr>
            </w:pPr>
            <w:r w:rsidRPr="00845C15">
              <w:rPr>
                <w:rFonts w:ascii="GHEA Grapalat" w:hAnsi="GHEA Grapalat"/>
              </w:rPr>
              <w:t>Яблоко</w:t>
            </w:r>
          </w:p>
        </w:tc>
      </w:tr>
      <w:tr w:rsidR="003005B5" w:rsidRPr="009044F1" w14:paraId="79A14C9D" w14:textId="77777777" w:rsidTr="007725D2">
        <w:trPr>
          <w:jc w:val="center"/>
        </w:trPr>
        <w:tc>
          <w:tcPr>
            <w:tcW w:w="1530" w:type="dxa"/>
            <w:vAlign w:val="center"/>
          </w:tcPr>
          <w:p w14:paraId="676C495C" w14:textId="77777777" w:rsidR="003005B5" w:rsidRPr="003870FE" w:rsidRDefault="003005B5" w:rsidP="003005B5">
            <w:pPr>
              <w:pStyle w:val="23"/>
              <w:widowControl w:val="0"/>
              <w:spacing w:line="240" w:lineRule="auto"/>
              <w:ind w:firstLine="0"/>
              <w:jc w:val="center"/>
              <w:rPr>
                <w:rFonts w:ascii="GHEA Grapalat" w:hAnsi="GHEA Grapalat"/>
                <w:lang w:val="hy-AM"/>
              </w:rPr>
            </w:pPr>
            <w:r w:rsidRPr="003870FE">
              <w:rPr>
                <w:rFonts w:ascii="GHEA Grapalat" w:hAnsi="GHEA Grapalat"/>
                <w:lang w:val="hy-AM"/>
              </w:rPr>
              <w:t>4</w:t>
            </w:r>
          </w:p>
        </w:tc>
        <w:tc>
          <w:tcPr>
            <w:tcW w:w="1246" w:type="dxa"/>
            <w:vAlign w:val="bottom"/>
          </w:tcPr>
          <w:p w14:paraId="404740D6" w14:textId="79454826" w:rsidR="003005B5" w:rsidRPr="003533F3" w:rsidRDefault="003005B5" w:rsidP="003005B5">
            <w:pPr>
              <w:jc w:val="center"/>
              <w:rPr>
                <w:rFonts w:ascii="GHEA Grapalat" w:hAnsi="GHEA Grapalat"/>
                <w:sz w:val="22"/>
                <w:szCs w:val="22"/>
              </w:rPr>
            </w:pPr>
            <w:r w:rsidRPr="003533F3">
              <w:rPr>
                <w:rFonts w:ascii="GHEA Grapalat" w:hAnsi="GHEA Grapalat" w:cs="Calibri"/>
                <w:color w:val="000000"/>
                <w:sz w:val="22"/>
                <w:szCs w:val="22"/>
              </w:rPr>
              <w:t>2327280</w:t>
            </w:r>
          </w:p>
        </w:tc>
        <w:tc>
          <w:tcPr>
            <w:tcW w:w="6458" w:type="dxa"/>
          </w:tcPr>
          <w:p w14:paraId="088F3999" w14:textId="448383D6" w:rsidR="003005B5" w:rsidRPr="00845C15" w:rsidRDefault="003005B5" w:rsidP="003005B5">
            <w:pPr>
              <w:rPr>
                <w:rFonts w:ascii="GHEA Grapalat" w:hAnsi="GHEA Grapalat"/>
                <w:sz w:val="20"/>
                <w:szCs w:val="20"/>
              </w:rPr>
            </w:pPr>
            <w:r w:rsidRPr="00845C15">
              <w:rPr>
                <w:rFonts w:ascii="GHEA Grapalat" w:hAnsi="GHEA Grapalat"/>
              </w:rPr>
              <w:t>Йогурт</w:t>
            </w:r>
          </w:p>
        </w:tc>
      </w:tr>
      <w:tr w:rsidR="003005B5" w:rsidRPr="009044F1" w14:paraId="44E19973" w14:textId="77777777" w:rsidTr="007725D2">
        <w:trPr>
          <w:jc w:val="center"/>
        </w:trPr>
        <w:tc>
          <w:tcPr>
            <w:tcW w:w="1530" w:type="dxa"/>
            <w:vAlign w:val="center"/>
          </w:tcPr>
          <w:p w14:paraId="3C051F6B" w14:textId="77777777" w:rsidR="003005B5" w:rsidRPr="003870FE" w:rsidRDefault="003005B5" w:rsidP="003005B5">
            <w:pPr>
              <w:pStyle w:val="23"/>
              <w:widowControl w:val="0"/>
              <w:spacing w:line="240" w:lineRule="auto"/>
              <w:ind w:firstLine="0"/>
              <w:jc w:val="center"/>
              <w:rPr>
                <w:rFonts w:ascii="GHEA Grapalat" w:hAnsi="GHEA Grapalat"/>
                <w:lang w:val="hy-AM"/>
              </w:rPr>
            </w:pPr>
            <w:r w:rsidRPr="003870FE">
              <w:rPr>
                <w:rFonts w:ascii="GHEA Grapalat" w:hAnsi="GHEA Grapalat"/>
                <w:lang w:val="hy-AM"/>
              </w:rPr>
              <w:t>5</w:t>
            </w:r>
          </w:p>
        </w:tc>
        <w:tc>
          <w:tcPr>
            <w:tcW w:w="1246" w:type="dxa"/>
            <w:vAlign w:val="bottom"/>
          </w:tcPr>
          <w:p w14:paraId="2B93136E" w14:textId="4B30834D" w:rsidR="003005B5" w:rsidRPr="003533F3" w:rsidRDefault="003005B5" w:rsidP="003005B5">
            <w:pPr>
              <w:jc w:val="center"/>
              <w:rPr>
                <w:rFonts w:ascii="GHEA Grapalat" w:hAnsi="GHEA Grapalat"/>
                <w:sz w:val="22"/>
                <w:szCs w:val="22"/>
              </w:rPr>
            </w:pPr>
            <w:r w:rsidRPr="003533F3">
              <w:rPr>
                <w:rFonts w:ascii="GHEA Grapalat" w:hAnsi="GHEA Grapalat" w:cs="Calibri"/>
                <w:color w:val="000000"/>
                <w:sz w:val="22"/>
                <w:szCs w:val="22"/>
              </w:rPr>
              <w:t>419040</w:t>
            </w:r>
          </w:p>
        </w:tc>
        <w:tc>
          <w:tcPr>
            <w:tcW w:w="6458" w:type="dxa"/>
          </w:tcPr>
          <w:p w14:paraId="445D2858" w14:textId="5D761B1D" w:rsidR="003005B5" w:rsidRPr="00845C15" w:rsidRDefault="003005B5" w:rsidP="003005B5">
            <w:pPr>
              <w:rPr>
                <w:rFonts w:ascii="GHEA Grapalat" w:hAnsi="GHEA Grapalat"/>
                <w:sz w:val="20"/>
                <w:szCs w:val="20"/>
              </w:rPr>
            </w:pPr>
            <w:proofErr w:type="spellStart"/>
            <w:r w:rsidRPr="00845C15">
              <w:rPr>
                <w:rFonts w:ascii="GHEA Grapalat" w:hAnsi="GHEA Grapalat"/>
              </w:rPr>
              <w:t>Мацон</w:t>
            </w:r>
            <w:proofErr w:type="spellEnd"/>
          </w:p>
        </w:tc>
      </w:tr>
    </w:tbl>
    <w:p w14:paraId="3E08A9A0" w14:textId="77777777"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6D602F39" w14:textId="77777777" w:rsidR="00096865" w:rsidRPr="009044F1" w:rsidRDefault="00096865" w:rsidP="00B46D58">
      <w:pPr>
        <w:widowControl w:val="0"/>
        <w:spacing w:after="160"/>
        <w:ind w:firstLine="567"/>
        <w:jc w:val="center"/>
        <w:rPr>
          <w:rFonts w:ascii="GHEA Grapalat" w:hAnsi="GHEA Grapalat" w:cs="Sylfaen"/>
          <w:i/>
        </w:rPr>
      </w:pPr>
    </w:p>
    <w:p w14:paraId="1E007E38"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13F6DC06"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0639612"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780D362"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743A1BD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r w:rsidR="00CB2FE2">
        <w:rPr>
          <w:rFonts w:ascii="GHEA Grapalat" w:hAnsi="GHEA Grapalat"/>
        </w:rPr>
        <w:lastRenderedPageBreak/>
        <w:t>необжалуемым, а в случае обжалования оставлен без изменений</w:t>
      </w:r>
      <w:r w:rsidRPr="009044F1">
        <w:rPr>
          <w:rFonts w:ascii="GHEA Grapalat" w:hAnsi="GHEA Grapalat"/>
        </w:rPr>
        <w:t>;</w:t>
      </w:r>
    </w:p>
    <w:p w14:paraId="744AC2A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731ACDE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659B7CF"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AED7683"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E8522A"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5A4CF2D" w14:textId="77777777"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5EACDAD8"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28548715"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DCEF8B6"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14:paraId="18282DEB"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8765501"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4EA7EFE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BAAC03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09CD54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1BAEA95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6A3FA7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BCCE75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ED2A0BE"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16D95D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4194DA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9C54B5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0E77D7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BC49DDC"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50E8EF24"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14:paraId="132B24CD"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792F9573"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18559D5"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3D4205C"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360D784" w14:textId="125E99AE" w:rsidR="00E36842" w:rsidRDefault="00C366B6" w:rsidP="00E36842">
      <w:pPr>
        <w:widowControl w:val="0"/>
        <w:spacing w:after="160"/>
        <w:jc w:val="center"/>
        <w:rPr>
          <w:rFonts w:ascii="GHEA Grapalat" w:hAnsi="GHEA Grapalat" w:cs="Arial"/>
          <w:b/>
        </w:rPr>
      </w:pPr>
      <w:r>
        <w:rPr>
          <w:rFonts w:ascii="GHEA Grapalat" w:hAnsi="GHEA Grapalat"/>
        </w:rPr>
        <w:t>2</w:t>
      </w:r>
      <w:r w:rsidR="000A6B75" w:rsidRPr="009044F1">
        <w:rPr>
          <w:rFonts w:ascii="GHEA Grapalat" w:hAnsi="GHEA Grapalat"/>
        </w:rPr>
        <w:t>)</w:t>
      </w:r>
      <w:r w:rsidR="00911F57" w:rsidRPr="00911F57">
        <w:rPr>
          <w:rFonts w:ascii="GHEA Grapalat" w:hAnsi="GHEA Grapalat"/>
        </w:rPr>
        <w:tab/>
      </w:r>
      <w:r w:rsidR="000A6B75" w:rsidRPr="009044F1">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E36842" w:rsidRPr="00E36842">
        <w:rPr>
          <w:rFonts w:ascii="GHEA Grapalat" w:hAnsi="GHEA Grapalat"/>
          <w:b/>
        </w:rPr>
        <w:t xml:space="preserve"> </w:t>
      </w:r>
      <w:r w:rsidR="00E36842">
        <w:rPr>
          <w:rFonts w:ascii="GHEA Grapalat" w:hAnsi="GHEA Grapalat"/>
          <w:b/>
        </w:rPr>
        <w:t xml:space="preserve">3. РАЗЪЯСНЕНИЕ ПРИГЛАШЕНИЯ </w:t>
      </w:r>
      <w:r w:rsidR="00E36842">
        <w:rPr>
          <w:rFonts w:ascii="GHEA Grapalat" w:hAnsi="GHEA Grapalat"/>
          <w:b/>
        </w:rPr>
        <w:br/>
        <w:t xml:space="preserve">И ПОРЯДОК ВНЕСЕНИЯ ИЗМЕНЕНИЯ В ПРИГЛАШЕНИЕ </w:t>
      </w:r>
    </w:p>
    <w:p w14:paraId="4538B440"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3.1.</w:t>
      </w:r>
      <w:r>
        <w:rPr>
          <w:rFonts w:ascii="GHEA Grapalat" w:hAnsi="GHEA Grapalat"/>
        </w:rPr>
        <w:tab/>
        <w:t>Согласно статье 29 Закона участник вправе требовать от заказчика разъяснения приглашения.</w:t>
      </w:r>
    </w:p>
    <w:p w14:paraId="2B67D82A" w14:textId="77777777" w:rsidR="00E36842" w:rsidRDefault="00E36842" w:rsidP="00E36842">
      <w:pPr>
        <w:widowControl w:val="0"/>
        <w:autoSpaceDE w:val="0"/>
        <w:autoSpaceDN w:val="0"/>
        <w:adjustRightInd w:val="0"/>
        <w:spacing w:after="160"/>
        <w:ind w:firstLine="567"/>
        <w:jc w:val="both"/>
        <w:rPr>
          <w:rFonts w:ascii="GHEA Grapalat" w:hAnsi="GHEA Grapalat"/>
        </w:rPr>
      </w:pPr>
      <w:r>
        <w:rPr>
          <w:rFonts w:ascii="GHEA Grapalat" w:hAnsi="GHEA Grapalat"/>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w:t>
      </w:r>
      <w:r>
        <w:rPr>
          <w:rFonts w:ascii="GHEA Grapalat" w:hAnsi="GHEA Grapalat"/>
        </w:rPr>
        <w:lastRenderedPageBreak/>
        <w:t>календарных дней, следующих за днем получения запроса</w:t>
      </w:r>
      <w:r>
        <w:rPr>
          <w:rStyle w:val="af6"/>
          <w:rFonts w:ascii="GHEA Grapalat" w:hAnsi="GHEA Grapalat"/>
        </w:rPr>
        <w:footnoteReference w:customMarkFollows="1" w:id="2"/>
        <w:t>5</w:t>
      </w:r>
      <w:r>
        <w:rPr>
          <w:rFonts w:ascii="GHEA Grapalat" w:hAnsi="GHEA Grapalat"/>
        </w:rPr>
        <w:t xml:space="preserve">. </w:t>
      </w:r>
    </w:p>
    <w:p w14:paraId="49DC7FBA"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3.2.</w:t>
      </w:r>
      <w:r>
        <w:rPr>
          <w:rFonts w:ascii="GHEA Grapalat" w:hAnsi="GHEA Grapalat"/>
        </w:rPr>
        <w:tab/>
        <w:t>В день предоставления разъяснения объявление о запросе и о</w:t>
      </w:r>
      <w:r>
        <w:rPr>
          <w:rFonts w:ascii="Courier New" w:hAnsi="Courier New" w:cs="Courier New"/>
          <w:lang w:val="en-US"/>
        </w:rPr>
        <w:t> </w:t>
      </w:r>
      <w:r>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B1CCC74"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rPr>
      </w:pPr>
      <w:r>
        <w:rPr>
          <w:rFonts w:ascii="GHEA Grapalat" w:hAnsi="GHEA Grapalat"/>
        </w:rPr>
        <w:t>3.3.</w:t>
      </w:r>
      <w:r>
        <w:rPr>
          <w:rFonts w:ascii="GHEA Grapalat" w:hAnsi="GHEA Grapalat"/>
        </w:rPr>
        <w:tab/>
        <w:t>Разъяснения не предоставляется, если запрос представлен с</w:t>
      </w:r>
      <w:r>
        <w:rPr>
          <w:rFonts w:ascii="Calibri" w:hAnsi="Calibri" w:cs="Calibri"/>
        </w:rPr>
        <w:t> </w:t>
      </w:r>
      <w:r>
        <w:rPr>
          <w:rFonts w:ascii="GHEA Grapalat" w:hAnsi="GHEA Grapalat" w:cs="GHEA Grapalat"/>
        </w:rPr>
        <w:t>нарушением</w:t>
      </w:r>
      <w:r>
        <w:rPr>
          <w:rFonts w:ascii="GHEA Grapalat" w:hAnsi="GHEA Grapalat"/>
        </w:rPr>
        <w:t xml:space="preserve"> </w:t>
      </w:r>
      <w:r>
        <w:rPr>
          <w:rFonts w:ascii="GHEA Grapalat" w:hAnsi="GHEA Grapalat" w:cs="GHEA Grapalat"/>
        </w:rPr>
        <w:t>установленного</w:t>
      </w:r>
      <w:r>
        <w:rPr>
          <w:rFonts w:ascii="GHEA Grapalat" w:hAnsi="GHEA Grapalat"/>
        </w:rPr>
        <w:t xml:space="preserve"> </w:t>
      </w:r>
      <w:r>
        <w:rPr>
          <w:rFonts w:ascii="GHEA Grapalat" w:hAnsi="GHEA Grapalat" w:cs="GHEA Grapalat"/>
        </w:rPr>
        <w:t>настоящим</w:t>
      </w:r>
      <w:r>
        <w:rPr>
          <w:rFonts w:ascii="GHEA Grapalat" w:hAnsi="GHEA Grapalat"/>
        </w:rPr>
        <w:t xml:space="preserve"> </w:t>
      </w:r>
      <w:r>
        <w:rPr>
          <w:rFonts w:ascii="GHEA Grapalat" w:hAnsi="GHEA Grapalat" w:cs="GHEA Grapalat"/>
        </w:rPr>
        <w:t>разделом</w:t>
      </w:r>
      <w:r>
        <w:rPr>
          <w:rFonts w:ascii="GHEA Grapalat" w:hAnsi="GHEA Grapalat"/>
        </w:rPr>
        <w:t xml:space="preserve"> </w:t>
      </w:r>
      <w:r>
        <w:rPr>
          <w:rFonts w:ascii="GHEA Grapalat" w:hAnsi="GHEA Grapalat" w:cs="GHEA Grapalat"/>
        </w:rPr>
        <w:t>срока</w:t>
      </w:r>
      <w:r>
        <w:rPr>
          <w:rFonts w:ascii="GHEA Grapalat" w:hAnsi="GHEA Grapalat"/>
        </w:rPr>
        <w:t xml:space="preserve">, </w:t>
      </w:r>
      <w:r>
        <w:rPr>
          <w:rFonts w:ascii="GHEA Grapalat" w:hAnsi="GHEA Grapalat" w:cs="GHEA Grapalat"/>
        </w:rPr>
        <w:t>а</w:t>
      </w:r>
      <w:r>
        <w:rPr>
          <w:rFonts w:ascii="GHEA Grapalat" w:hAnsi="GHEA Grapalat"/>
        </w:rPr>
        <w:t xml:space="preserve"> </w:t>
      </w:r>
      <w:r>
        <w:rPr>
          <w:rFonts w:ascii="GHEA Grapalat" w:hAnsi="GHEA Grapalat" w:cs="GHEA Grapalat"/>
        </w:rPr>
        <w:t>также</w:t>
      </w:r>
      <w:r>
        <w:rPr>
          <w:rFonts w:ascii="GHEA Grapalat" w:hAnsi="GHEA Grapalat"/>
        </w:rPr>
        <w:t xml:space="preserve"> </w:t>
      </w:r>
      <w:r>
        <w:rPr>
          <w:rFonts w:ascii="GHEA Grapalat" w:hAnsi="GHEA Grapalat" w:cs="GHEA Grapalat"/>
        </w:rPr>
        <w:t>в</w:t>
      </w:r>
      <w:r>
        <w:rPr>
          <w:rFonts w:ascii="GHEA Grapalat" w:hAnsi="GHEA Grapalat"/>
        </w:rPr>
        <w:t xml:space="preserve"> </w:t>
      </w:r>
      <w:r>
        <w:rPr>
          <w:rFonts w:ascii="GHEA Grapalat" w:hAnsi="GHEA Grapalat" w:cs="GHEA Grapalat"/>
        </w:rPr>
        <w:t>случае</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выходит</w:t>
      </w:r>
      <w:r>
        <w:rPr>
          <w:rFonts w:ascii="GHEA Grapalat" w:hAnsi="GHEA Grapalat"/>
        </w:rPr>
        <w:t xml:space="preserve"> </w:t>
      </w:r>
      <w:r>
        <w:rPr>
          <w:rFonts w:ascii="GHEA Grapalat" w:hAnsi="GHEA Grapalat" w:cs="GHEA Grapalat"/>
        </w:rPr>
        <w:t>за</w:t>
      </w:r>
      <w:r>
        <w:rPr>
          <w:rFonts w:ascii="GHEA Grapalat" w:hAnsi="GHEA Grapalat"/>
        </w:rPr>
        <w:t xml:space="preserve"> </w:t>
      </w:r>
      <w:r>
        <w:rPr>
          <w:rFonts w:ascii="GHEA Grapalat" w:hAnsi="GHEA Grapalat" w:cs="GHEA Grapalat"/>
        </w:rPr>
        <w:t>рамки</w:t>
      </w:r>
      <w:r>
        <w:rPr>
          <w:rFonts w:ascii="GHEA Grapalat" w:hAnsi="GHEA Grapalat"/>
        </w:rPr>
        <w:t xml:space="preserve"> </w:t>
      </w:r>
      <w:r>
        <w:rPr>
          <w:rFonts w:ascii="GHEA Grapalat" w:hAnsi="GHEA Grapalat" w:cs="GHEA Grapalat"/>
        </w:rPr>
        <w:t>содержания</w:t>
      </w:r>
      <w:r>
        <w:rPr>
          <w:rFonts w:ascii="GHEA Grapalat" w:hAnsi="GHEA Grapalat"/>
        </w:rPr>
        <w:t xml:space="preserve"> </w:t>
      </w:r>
      <w:r>
        <w:rPr>
          <w:rFonts w:ascii="GHEA Grapalat" w:hAnsi="GHEA Grapalat" w:cs="GHEA Grapalat"/>
        </w:rPr>
        <w:t>настоящего</w:t>
      </w:r>
      <w:r>
        <w:rPr>
          <w:rFonts w:ascii="GHEA Grapalat" w:hAnsi="GHEA Grapalat"/>
        </w:rPr>
        <w:t xml:space="preserve"> </w:t>
      </w:r>
      <w:r>
        <w:rPr>
          <w:rFonts w:ascii="GHEA Grapalat" w:hAnsi="GHEA Grapalat" w:cs="GHEA Grapalat"/>
        </w:rPr>
        <w:t>Приглашения</w:t>
      </w:r>
      <w:r>
        <w:rPr>
          <w:rFonts w:ascii="GHEA Grapalat" w:hAnsi="GHEA Grapalat"/>
        </w:rPr>
        <w:t xml:space="preserve">, </w:t>
      </w:r>
      <w:r>
        <w:rPr>
          <w:rFonts w:ascii="GHEA Grapalat" w:hAnsi="GHEA Grapalat" w:cs="GHEA Grapalat"/>
        </w:rPr>
        <w:t>или</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ка</w:t>
      </w:r>
      <w:r>
        <w:rPr>
          <w:rFonts w:ascii="GHEA Grapalat" w:hAnsi="GHEA Grapalat"/>
        </w:rPr>
        <w:t>сается соответствия технических характеристик предлагаемых участником товаров техническим характеристикам, предусмотренным настоящим</w:t>
      </w:r>
      <w:r>
        <w:rPr>
          <w:rFonts w:ascii="Sylfaen" w:hAnsi="Sylfaen"/>
          <w:lang w:val="hy-AM"/>
        </w:rPr>
        <w:t xml:space="preserve"> </w:t>
      </w:r>
      <w:r>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ADC355E"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lang w:val="hy-AM"/>
        </w:rPr>
      </w:pPr>
      <w:r>
        <w:rPr>
          <w:rFonts w:ascii="GHEA Grapalat" w:hAnsi="GHEA Grapalat"/>
        </w:rPr>
        <w:t>3.4.</w:t>
      </w:r>
      <w:r>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Pr>
          <w:rFonts w:ascii="GHEA Grapalat" w:hAnsi="GHEA Grapalat"/>
          <w:vertAlign w:val="superscript"/>
          <w:lang w:val="hy-AM"/>
        </w:rPr>
        <w:t>5</w:t>
      </w:r>
      <w:r>
        <w:rPr>
          <w:rFonts w:ascii="GHEA Grapalat" w:hAnsi="GHEA Grapalat"/>
          <w:lang w:val="hy-AM"/>
        </w:rPr>
        <w:t xml:space="preserve"> </w:t>
      </w:r>
    </w:p>
    <w:p w14:paraId="3CF8059B"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 Кажд</w:t>
      </w:r>
      <w:proofErr w:type="spellStart"/>
      <w:r>
        <w:rPr>
          <w:rFonts w:ascii="GHEA Grapalat" w:hAnsi="GHEA Grapalat"/>
        </w:rPr>
        <w:t>ое</w:t>
      </w:r>
      <w:proofErr w:type="spellEnd"/>
      <w:r>
        <w:rPr>
          <w:rFonts w:ascii="GHEA Grapalat" w:hAnsi="GHEA Grapalat"/>
        </w:rPr>
        <w:t xml:space="preserve"> лицо</w:t>
      </w:r>
      <w:r>
        <w:rPr>
          <w:rFonts w:ascii="GHEA Grapalat" w:hAnsi="GHEA Grapalat"/>
          <w:lang w:val="hy-AM"/>
        </w:rPr>
        <w:t xml:space="preserve"> без указания имени, до истечения срока, установленного для внесения изменений в приглашение, </w:t>
      </w:r>
      <w:r>
        <w:rPr>
          <w:rFonts w:ascii="GHEA Grapalat" w:hAnsi="GHEA Grapalat"/>
        </w:rPr>
        <w:t xml:space="preserve">имеет право </w:t>
      </w:r>
      <w:r>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w:t>
      </w:r>
      <w:r>
        <w:rPr>
          <w:rFonts w:ascii="GHEA Grapalat" w:hAnsi="GHEA Grapalat"/>
        </w:rPr>
        <w:t>.</w:t>
      </w:r>
      <w:r>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55F4DD4" w14:textId="1BF34218" w:rsidR="00E36842" w:rsidRDefault="00E36842" w:rsidP="00FE3BA2">
      <w:pPr>
        <w:widowControl w:val="0"/>
        <w:tabs>
          <w:tab w:val="left" w:pos="1134"/>
        </w:tabs>
        <w:autoSpaceDE w:val="0"/>
        <w:autoSpaceDN w:val="0"/>
        <w:adjustRightInd w:val="0"/>
        <w:spacing w:after="160"/>
        <w:ind w:firstLine="567"/>
        <w:jc w:val="both"/>
        <w:rPr>
          <w:rFonts w:ascii="GHEA Grapalat" w:hAnsi="GHEA Grapalat"/>
          <w:b/>
        </w:rPr>
      </w:pPr>
      <w:r>
        <w:rPr>
          <w:rFonts w:ascii="GHEA Grapalat" w:hAnsi="GHEA Grapalat"/>
        </w:rPr>
        <w:t>3.</w:t>
      </w:r>
      <w:r>
        <w:rPr>
          <w:rFonts w:ascii="GHEA Grapalat" w:hAnsi="GHEA Grapalat"/>
          <w:lang w:val="hy-AM"/>
        </w:rPr>
        <w:t>6</w:t>
      </w:r>
      <w:r>
        <w:rPr>
          <w:rFonts w:ascii="GHEA Grapalat" w:hAnsi="GHEA Grapalat"/>
        </w:rPr>
        <w:t>.</w:t>
      </w:r>
      <w:r>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3"/>
        <w:t>6</w:t>
      </w:r>
      <w:r>
        <w:rPr>
          <w:rFonts w:ascii="GHEA Grapalat" w:hAnsi="GHEA Grapalat"/>
        </w:rPr>
        <w:t xml:space="preserve">. </w:t>
      </w:r>
    </w:p>
    <w:p w14:paraId="34397324" w14:textId="77777777" w:rsidR="00E36842" w:rsidRDefault="00E36842" w:rsidP="00E36842">
      <w:pPr>
        <w:widowControl w:val="0"/>
        <w:spacing w:after="160"/>
        <w:jc w:val="center"/>
        <w:rPr>
          <w:rFonts w:ascii="GHEA Grapalat" w:hAnsi="GHEA Grapalat" w:cs="Arial"/>
          <w:b/>
        </w:rPr>
      </w:pPr>
      <w:r>
        <w:rPr>
          <w:rFonts w:ascii="GHEA Grapalat" w:hAnsi="GHEA Grapalat"/>
          <w:b/>
        </w:rPr>
        <w:t>4. ПОРЯДОК ПОДАЧИ ЗАЯВКИ</w:t>
      </w:r>
    </w:p>
    <w:p w14:paraId="1B02FD9A"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4.1.</w:t>
      </w:r>
      <w:r>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CC7C866" w14:textId="77777777"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Участник может подать заявку как для каждого лота, так и для нескольких или всех лотов. </w:t>
      </w:r>
    </w:p>
    <w:p w14:paraId="775FC785" w14:textId="77777777"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lastRenderedPageBreak/>
        <w:t>Заявка подается до истечения срока, установленного для этого настоящим Приглашением.</w:t>
      </w:r>
    </w:p>
    <w:p w14:paraId="30762AAF" w14:textId="77777777" w:rsidR="00E36842" w:rsidRDefault="00E36842" w:rsidP="00E36842">
      <w:pPr>
        <w:pStyle w:val="23"/>
        <w:widowControl w:val="0"/>
        <w:spacing w:after="160" w:line="240" w:lineRule="auto"/>
        <w:ind w:firstLine="567"/>
        <w:rPr>
          <w:rFonts w:ascii="GHEA Grapalat" w:hAnsi="GHEA Grapalat"/>
          <w:sz w:val="24"/>
          <w:szCs w:val="24"/>
        </w:rPr>
      </w:pPr>
      <w:r>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40504EAC" w14:textId="25890A27" w:rsidR="00E36842" w:rsidRDefault="00E36842" w:rsidP="00E36842">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представить в комиссию по адресу "</w:t>
      </w:r>
      <w:r w:rsidRPr="00E36842">
        <w:rPr>
          <w:rFonts w:ascii="GHEA Grapalat" w:hAnsi="GHEA Grapalat"/>
          <w:sz w:val="24"/>
          <w:szCs w:val="24"/>
        </w:rPr>
        <w:t xml:space="preserve"> </w:t>
      </w:r>
      <w:r w:rsidR="006A718F">
        <w:rPr>
          <w:rFonts w:ascii="GHEA Grapalat" w:hAnsi="GHEA Grapalat"/>
          <w:sz w:val="24"/>
          <w:szCs w:val="24"/>
        </w:rPr>
        <w:t xml:space="preserve">Г. Гюмри, </w:t>
      </w:r>
      <w:r w:rsidR="009F7E7A">
        <w:rPr>
          <w:rFonts w:ascii="GHEA Grapalat" w:hAnsi="GHEA Grapalat"/>
          <w:sz w:val="24"/>
          <w:szCs w:val="24"/>
        </w:rPr>
        <w:t xml:space="preserve">Ул.  А. </w:t>
      </w:r>
      <w:proofErr w:type="spellStart"/>
      <w:r w:rsidR="009F7E7A">
        <w:rPr>
          <w:rFonts w:ascii="GHEA Grapalat" w:hAnsi="GHEA Grapalat"/>
          <w:sz w:val="24"/>
          <w:szCs w:val="24"/>
        </w:rPr>
        <w:t>Хачатрян</w:t>
      </w:r>
      <w:proofErr w:type="spellEnd"/>
      <w:r w:rsidR="009F7E7A">
        <w:rPr>
          <w:rFonts w:ascii="GHEA Grapalat" w:hAnsi="GHEA Grapalat"/>
          <w:sz w:val="24"/>
          <w:szCs w:val="24"/>
        </w:rPr>
        <w:t xml:space="preserve"> 27 квартал</w:t>
      </w:r>
      <w:r>
        <w:rPr>
          <w:rFonts w:ascii="GHEA Grapalat" w:hAnsi="GHEA Grapalat"/>
          <w:sz w:val="24"/>
          <w:szCs w:val="24"/>
        </w:rPr>
        <w:t xml:space="preserve">  </w:t>
      </w:r>
      <w:r>
        <w:rPr>
          <w:rFonts w:ascii="GHEA Grapalat" w:hAnsi="GHEA Grapalat"/>
          <w:sz w:val="16"/>
          <w:szCs w:val="16"/>
        </w:rPr>
        <w:t xml:space="preserve"> </w:t>
      </w:r>
      <w:r>
        <w:rPr>
          <w:rFonts w:ascii="GHEA Grapalat" w:hAnsi="GHEA Grapalat"/>
          <w:sz w:val="24"/>
          <w:szCs w:val="24"/>
        </w:rPr>
        <w:t>" не позднее, чем "</w:t>
      </w:r>
      <w:r w:rsidRPr="009C7E37">
        <w:rPr>
          <w:rFonts w:ascii="GHEA Grapalat" w:hAnsi="GHEA Grapalat"/>
          <w:sz w:val="24"/>
          <w:szCs w:val="24"/>
        </w:rPr>
        <w:t>1</w:t>
      </w:r>
      <w:r w:rsidR="003533F3">
        <w:rPr>
          <w:rFonts w:ascii="GHEA Grapalat" w:hAnsi="GHEA Grapalat"/>
          <w:sz w:val="24"/>
          <w:szCs w:val="24"/>
          <w:lang w:val="hy-AM"/>
        </w:rPr>
        <w:t>2</w:t>
      </w:r>
      <w:r w:rsidRPr="009C7E37">
        <w:rPr>
          <w:rFonts w:ascii="GHEA Grapalat" w:hAnsi="GHEA Grapalat"/>
          <w:sz w:val="24"/>
          <w:szCs w:val="24"/>
        </w:rPr>
        <w:t>:</w:t>
      </w:r>
      <w:r w:rsidR="003533F3">
        <w:rPr>
          <w:rFonts w:ascii="GHEA Grapalat" w:hAnsi="GHEA Grapalat"/>
          <w:sz w:val="24"/>
          <w:szCs w:val="24"/>
          <w:lang w:val="hy-AM"/>
        </w:rPr>
        <w:t>15</w:t>
      </w:r>
      <w:r>
        <w:rPr>
          <w:rFonts w:ascii="GHEA Grapalat" w:hAnsi="GHEA Grapalat"/>
          <w:sz w:val="24"/>
          <w:szCs w:val="24"/>
        </w:rPr>
        <w:t>" часов "</w:t>
      </w:r>
      <w:r w:rsidRPr="00E36842">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63E6E0D1" w14:textId="75A4BF71"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"Арман Петросян".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2B4BA4F1" w14:textId="77777777" w:rsidR="00E36842" w:rsidRDefault="00E36842" w:rsidP="00E36842">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4.3.</w:t>
      </w:r>
      <w:r>
        <w:rPr>
          <w:rFonts w:ascii="GHEA Grapalat" w:hAnsi="GHEA Grapalat"/>
          <w:sz w:val="24"/>
          <w:szCs w:val="24"/>
        </w:rPr>
        <w:tab/>
        <w:t>В заявке участник представляет:</w:t>
      </w:r>
    </w:p>
    <w:p w14:paraId="1003846D" w14:textId="77777777" w:rsidR="00E36842" w:rsidRDefault="00E36842" w:rsidP="00E36842">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Pr>
          <w:rFonts w:ascii="GHEA Grapalat" w:hAnsi="GHEA Grapalat"/>
        </w:rPr>
        <w:t>телефона ,</w:t>
      </w:r>
      <w:proofErr w:type="gramEnd"/>
      <w:r>
        <w:rPr>
          <w:rFonts w:ascii="GHEA Grapalat" w:hAnsi="GHEA Grapalat"/>
        </w:rPr>
        <w:t xml:space="preserve"> которое включает:</w:t>
      </w:r>
    </w:p>
    <w:p w14:paraId="71FBF906" w14:textId="77777777" w:rsidR="00E36842" w:rsidRDefault="00E36842" w:rsidP="00E36842">
      <w:pPr>
        <w:jc w:val="both"/>
        <w:rPr>
          <w:rFonts w:ascii="GHEA Grapalat" w:hAnsi="GHEA Grapalat"/>
        </w:rPr>
      </w:pPr>
      <w:r>
        <w:rPr>
          <w:rFonts w:ascii="GHEA Grapalat" w:hAnsi="GHEA Grapalat"/>
        </w:rPr>
        <w:t xml:space="preserve">   а) подтверждение о соответствии своих данных</w:t>
      </w:r>
      <w:ins w:id="2" w:author="Vardan" w:date="2022-10-29T23:48: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6A8D5A8E" w14:textId="77777777" w:rsidR="00E36842" w:rsidRDefault="00E36842" w:rsidP="00E36842">
      <w:pPr>
        <w:jc w:val="both"/>
        <w:rPr>
          <w:rFonts w:ascii="GHEA Grapalat" w:hAnsi="GHEA Grapalat"/>
        </w:rPr>
      </w:pPr>
      <w:r>
        <w:rPr>
          <w:rFonts w:ascii="GHEA Grapalat" w:hAnsi="GHEA Grapalat"/>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настоящим приглашением в случае признания отобранным участником    </w:t>
      </w:r>
    </w:p>
    <w:p w14:paraId="4BD7F1B2" w14:textId="77777777" w:rsidR="00E36842" w:rsidRDefault="00E36842" w:rsidP="00E36842">
      <w:pPr>
        <w:ind w:firstLine="284"/>
        <w:jc w:val="both"/>
        <w:rPr>
          <w:rFonts w:ascii="GHEA Grapalat" w:hAnsi="GHEA Grapalat"/>
        </w:rPr>
      </w:pPr>
      <w:r>
        <w:rPr>
          <w:rFonts w:ascii="GHEA Grapalat" w:hAnsi="GHEA Grapalat"/>
        </w:rPr>
        <w:t xml:space="preserve">в) объявление об отсутствии недобросовестной конкуренции,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36601A06" w14:textId="77777777" w:rsidR="00E36842" w:rsidRDefault="00E36842" w:rsidP="00E36842">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1FD32249" w14:textId="77777777" w:rsidR="00E36842" w:rsidRDefault="00E36842" w:rsidP="00E36842">
      <w:pPr>
        <w:pStyle w:val="norm"/>
        <w:widowControl w:val="0"/>
        <w:tabs>
          <w:tab w:val="left" w:pos="1134"/>
        </w:tabs>
        <w:spacing w:after="160" w:line="240" w:lineRule="auto"/>
        <w:ind w:firstLine="284"/>
        <w:rPr>
          <w:rFonts w:ascii="GHEA Grapalat" w:hAnsi="GHEA Grapalat"/>
          <w:sz w:val="24"/>
          <w:szCs w:val="24"/>
        </w:rPr>
      </w:pPr>
      <w:r>
        <w:rPr>
          <w:rFonts w:ascii="GHEA Grapalat" w:hAnsi="GHEA Grapalat"/>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w:t>
      </w:r>
      <w:proofErr w:type="spellStart"/>
      <w:r>
        <w:rPr>
          <w:rFonts w:ascii="GHEA Grapalat" w:hAnsi="GHEA Grapalat"/>
          <w:sz w:val="24"/>
          <w:szCs w:val="24"/>
        </w:rPr>
        <w:t>деклация</w:t>
      </w:r>
      <w:proofErr w:type="spellEnd"/>
      <w:r>
        <w:rPr>
          <w:rFonts w:ascii="GHEA Grapalat" w:hAnsi="GHEA Grapalat"/>
          <w:sz w:val="24"/>
          <w:szCs w:val="24"/>
        </w:rPr>
        <w:t xml:space="preserve">, после вскрытия заявок публикуется в бюллетене вместе с объявлением о решении заключить договор; </w:t>
      </w:r>
      <w:r>
        <w:rPr>
          <w:rFonts w:ascii="GHEA Grapalat" w:hAnsi="GHEA Grapalat"/>
          <w:sz w:val="24"/>
          <w:szCs w:val="24"/>
          <w:vertAlign w:val="superscript"/>
        </w:rPr>
        <w:t>6</w:t>
      </w:r>
      <w:r>
        <w:rPr>
          <w:rFonts w:ascii="GHEA Grapalat" w:hAnsi="GHEA Grapalat"/>
          <w:sz w:val="24"/>
          <w:szCs w:val="24"/>
          <w:vertAlign w:val="superscript"/>
          <w:lang w:val="hy-AM"/>
        </w:rPr>
        <w:t xml:space="preserve">.1 </w:t>
      </w:r>
    </w:p>
    <w:p w14:paraId="01D716A7" w14:textId="77777777" w:rsidR="00E36842" w:rsidRDefault="00E36842" w:rsidP="00E36842">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2) </w:t>
      </w:r>
      <w:r>
        <w:rPr>
          <w:rFonts w:ascii="GHEA Grapalat" w:hAnsi="GHEA Grapalat"/>
          <w:sz w:val="24"/>
          <w:szCs w:val="24"/>
        </w:rPr>
        <w:t>технические характеристики</w:t>
      </w:r>
      <w:r>
        <w:rPr>
          <w:rFonts w:ascii="GHEA Grapalat" w:hAnsi="GHEA Grapalat" w:cs="Sylfaen"/>
          <w:sz w:val="24"/>
          <w:szCs w:val="24"/>
        </w:rPr>
        <w:t xml:space="preserve"> предлагаемого им товара</w:t>
      </w:r>
      <w:r>
        <w:rPr>
          <w:rFonts w:ascii="GHEA Grapalat" w:hAnsi="GHEA Grapalat"/>
          <w:sz w:val="24"/>
          <w:szCs w:val="24"/>
        </w:rPr>
        <w:t xml:space="preserve">, а также товарный знак, </w:t>
      </w:r>
      <w:r>
        <w:rPr>
          <w:rFonts w:ascii="GHEA Grapalat" w:hAnsi="GHEA Grapalat" w:cs="Sylfaen"/>
          <w:sz w:val="24"/>
          <w:szCs w:val="24"/>
        </w:rPr>
        <w:t>фирменное наименование, модель и</w:t>
      </w:r>
      <w:r>
        <w:rPr>
          <w:rFonts w:ascii="GHEA Grapalat" w:hAnsi="GHEA Grapalat"/>
          <w:sz w:val="24"/>
          <w:szCs w:val="24"/>
        </w:rPr>
        <w:t xml:space="preserve"> наименование производителя, (далее</w:t>
      </w:r>
      <w:r>
        <w:rPr>
          <w:rFonts w:ascii="Calibri" w:hAnsi="Calibri" w:cs="Calibri"/>
          <w:sz w:val="24"/>
          <w:szCs w:val="24"/>
        </w:rPr>
        <w:t> </w:t>
      </w:r>
      <w:r>
        <w:rPr>
          <w:rFonts w:ascii="GHEA Grapalat" w:hAnsi="GHEA Grapalat" w:cs="GHEA Grapalat"/>
          <w:sz w:val="24"/>
          <w:szCs w:val="24"/>
        </w:rPr>
        <w:t>—</w:t>
      </w:r>
      <w:r>
        <w:rPr>
          <w:rFonts w:ascii="GHEA Grapalat" w:hAnsi="GHEA Grapalat"/>
          <w:sz w:val="24"/>
          <w:szCs w:val="24"/>
        </w:rPr>
        <w:t xml:space="preserve"> </w:t>
      </w:r>
      <w:r>
        <w:rPr>
          <w:rFonts w:ascii="GHEA Grapalat" w:hAnsi="GHEA Grapalat" w:cs="GHEA Grapalat"/>
          <w:sz w:val="24"/>
          <w:szCs w:val="24"/>
        </w:rPr>
        <w:lastRenderedPageBreak/>
        <w:t>полное</w:t>
      </w:r>
      <w:r>
        <w:rPr>
          <w:rFonts w:ascii="GHEA Grapalat" w:hAnsi="GHEA Grapalat"/>
          <w:sz w:val="24"/>
          <w:szCs w:val="24"/>
        </w:rPr>
        <w:t xml:space="preserve"> </w:t>
      </w:r>
      <w:r>
        <w:rPr>
          <w:rFonts w:ascii="GHEA Grapalat" w:hAnsi="GHEA Grapalat" w:cs="GHEA Grapalat"/>
          <w:sz w:val="24"/>
          <w:szCs w:val="24"/>
        </w:rPr>
        <w:t>описание</w:t>
      </w:r>
      <w:r>
        <w:rPr>
          <w:rFonts w:ascii="GHEA Grapalat" w:hAnsi="GHEA Grapalat"/>
          <w:sz w:val="24"/>
          <w:szCs w:val="24"/>
        </w:rPr>
        <w:t xml:space="preserve"> </w:t>
      </w:r>
      <w:r>
        <w:rPr>
          <w:rFonts w:ascii="GHEA Grapalat" w:hAnsi="GHEA Grapalat" w:cs="GHEA Grapalat"/>
          <w:sz w:val="24"/>
          <w:szCs w:val="24"/>
        </w:rPr>
        <w:t>товара</w:t>
      </w:r>
      <w:r>
        <w:rPr>
          <w:rFonts w:ascii="GHEA Grapalat" w:hAnsi="GHEA Grapalat"/>
        </w:rPr>
        <w:t xml:space="preserve">). </w:t>
      </w:r>
      <w:r>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w:t>
      </w:r>
      <w:r>
        <w:rPr>
          <w:rFonts w:ascii="GHEA Grapalat" w:hAnsi="GHEA Grapalat"/>
        </w:rPr>
        <w:t xml:space="preserve">если не применяется условие, установленное последним предложением пункта 1.1 настоящей части </w:t>
      </w:r>
      <w:r>
        <w:rPr>
          <w:rStyle w:val="af6"/>
          <w:rFonts w:ascii="GHEA Grapalat" w:hAnsi="GHEA Grapalat" w:cs="Sylfaen"/>
          <w:sz w:val="24"/>
          <w:szCs w:val="24"/>
        </w:rPr>
        <w:footnoteReference w:customMarkFollows="1" w:id="4"/>
        <w:t>7</w:t>
      </w:r>
      <w:r>
        <w:rPr>
          <w:rFonts w:ascii="GHEA Grapalat" w:hAnsi="GHEA Grapalat" w:cs="Sylfaen"/>
          <w:sz w:val="24"/>
          <w:szCs w:val="24"/>
        </w:rPr>
        <w:t>:</w:t>
      </w:r>
      <w:r>
        <w:t xml:space="preserve"> </w:t>
      </w:r>
    </w:p>
    <w:p w14:paraId="338CA6C3" w14:textId="77777777" w:rsidR="00E36842" w:rsidRDefault="00E36842" w:rsidP="00E3684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Pr>
          <w:rFonts w:ascii="GHEA Grapalat" w:hAnsi="GHEA Grapalat"/>
          <w:sz w:val="24"/>
          <w:szCs w:val="24"/>
        </w:rPr>
        <w:t>)</w:t>
      </w:r>
      <w:r>
        <w:rPr>
          <w:rFonts w:ascii="GHEA Grapalat" w:hAnsi="GHEA Grapalat"/>
          <w:sz w:val="24"/>
          <w:szCs w:val="24"/>
        </w:rPr>
        <w:tab/>
        <w:t>утвержденное им ценовое предложение;</w:t>
      </w:r>
    </w:p>
    <w:p w14:paraId="35E6531F"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обеспечение заявки-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5"/>
        <w:t>8</w:t>
      </w:r>
    </w:p>
    <w:p w14:paraId="600F934B" w14:textId="77777777" w:rsidR="00E36842" w:rsidRDefault="00E36842" w:rsidP="00E3684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50928594" w14:textId="77777777" w:rsidR="00E36842" w:rsidRDefault="00E36842" w:rsidP="00E3684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Pr>
          <w:rFonts w:ascii="GHEA Grapalat" w:hAnsi="GHEA Grapalat"/>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201B56BC" w14:textId="77777777" w:rsidR="00E36842" w:rsidRDefault="00E36842" w:rsidP="00E36842">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3DB2736" w14:textId="77777777" w:rsidR="00E36842" w:rsidRDefault="00E36842" w:rsidP="00E36842">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97C364F" w14:textId="77777777" w:rsidR="00E36842" w:rsidRDefault="00E36842" w:rsidP="00E36842">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8B3D08A" w14:textId="4D3C398F" w:rsidR="0049655D" w:rsidRDefault="0049655D" w:rsidP="00E36842">
      <w:pPr>
        <w:pStyle w:val="23"/>
        <w:widowControl w:val="0"/>
        <w:tabs>
          <w:tab w:val="left" w:pos="1134"/>
        </w:tabs>
        <w:spacing w:after="160" w:line="240" w:lineRule="auto"/>
        <w:ind w:firstLine="567"/>
        <w:rPr>
          <w:rFonts w:ascii="GHEA Grapalat" w:hAnsi="GHEA Grapalat"/>
          <w:b/>
        </w:rPr>
      </w:pPr>
    </w:p>
    <w:p w14:paraId="0554347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A6CCBFD"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DA62D5"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w:t>
      </w:r>
      <w:r w:rsidRPr="009044F1">
        <w:rPr>
          <w:rFonts w:ascii="GHEA Grapalat" w:hAnsi="GHEA Grapalat"/>
          <w:sz w:val="24"/>
          <w:szCs w:val="24"/>
        </w:rPr>
        <w:lastRenderedPageBreak/>
        <w:t xml:space="preserve">размер суммы, подлежащей выплате по части данного вида налога. </w:t>
      </w:r>
    </w:p>
    <w:p w14:paraId="770E4883"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A00C033"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09DA530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7B0CA34"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7449F45F"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5430C54A"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6E0D8D8F"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18FC9373"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CB156DB"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2A5DCC41"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B719208"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EFC347D"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участник до указанного в пункте 4.2 части 1 настоящего Приглашения окончательного срока подачи заявок может изменить </w:t>
      </w:r>
      <w:r w:rsidRPr="009044F1">
        <w:rPr>
          <w:rFonts w:ascii="GHEA Grapalat" w:hAnsi="GHEA Grapalat"/>
          <w:i w:val="0"/>
          <w:sz w:val="24"/>
          <w:szCs w:val="24"/>
        </w:rPr>
        <w:lastRenderedPageBreak/>
        <w:t>или отозвать свою заявку.</w:t>
      </w:r>
    </w:p>
    <w:p w14:paraId="2C769BB8" w14:textId="77777777" w:rsidR="00FA0E41" w:rsidRPr="009044F1" w:rsidRDefault="00FA0E41" w:rsidP="00B46D58">
      <w:pPr>
        <w:widowControl w:val="0"/>
        <w:spacing w:after="160"/>
        <w:ind w:firstLine="567"/>
        <w:jc w:val="center"/>
        <w:rPr>
          <w:rFonts w:ascii="GHEA Grapalat" w:hAnsi="GHEA Grapalat"/>
          <w:b/>
        </w:rPr>
      </w:pPr>
    </w:p>
    <w:p w14:paraId="5D40A281" w14:textId="77777777" w:rsidR="002626F7" w:rsidRDefault="002626F7" w:rsidP="00B46D58">
      <w:pPr>
        <w:rPr>
          <w:rFonts w:ascii="GHEA Grapalat" w:hAnsi="GHEA Grapalat" w:cs="Sylfaen"/>
        </w:rPr>
      </w:pPr>
    </w:p>
    <w:p w14:paraId="13A725B4"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0E5E2104" w14:textId="2A3F60C8"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7E1744">
        <w:rPr>
          <w:rFonts w:ascii="GHEA Grapalat" w:hAnsi="GHEA Grapalat"/>
          <w:sz w:val="24"/>
          <w:szCs w:val="24"/>
          <w:lang w:val="hy-AM"/>
        </w:rPr>
        <w:t>7</w:t>
      </w:r>
      <w:r w:rsidRPr="009044F1">
        <w:rPr>
          <w:rFonts w:ascii="GHEA Grapalat" w:hAnsi="GHEA Grapalat"/>
          <w:sz w:val="24"/>
          <w:szCs w:val="24"/>
        </w:rPr>
        <w:t>"-</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w:t>
      </w:r>
      <w:r w:rsidR="007914B1">
        <w:rPr>
          <w:rFonts w:ascii="GHEA Grapalat" w:hAnsi="GHEA Grapalat"/>
          <w:sz w:val="24"/>
          <w:szCs w:val="24"/>
          <w:lang w:val="hy-AM"/>
        </w:rPr>
        <w:t>12։15</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4C2559E3"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4FF64596"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35D86974"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A525870"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4179D99"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2905D96A"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0728163"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3DA908D"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12E8460B"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73D3DF25"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w:t>
      </w:r>
      <w:r w:rsidRPr="009044F1">
        <w:rPr>
          <w:rFonts w:ascii="GHEA Grapalat" w:hAnsi="GHEA Grapalat"/>
          <w:sz w:val="24"/>
          <w:szCs w:val="24"/>
        </w:rPr>
        <w:lastRenderedPageBreak/>
        <w:t xml:space="preserve">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222495C4"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DD2F5B" w:rsidRPr="00DD2F5B">
        <w:rPr>
          <w:rFonts w:ascii="GHEA Grapalat" w:hAnsi="GHEA Grapalat"/>
          <w:i w:val="0"/>
          <w:sz w:val="24"/>
          <w:szCs w:val="24"/>
        </w:rPr>
        <w:t>по курсу ЦБА на день подачи заявок</w:t>
      </w:r>
      <w:r w:rsidR="003C78D9">
        <w:rPr>
          <w:rStyle w:val="af6"/>
          <w:rFonts w:ascii="GHEA Grapalat" w:hAnsi="GHEA Grapalat"/>
          <w:i w:val="0"/>
          <w:sz w:val="24"/>
          <w:szCs w:val="24"/>
        </w:rPr>
        <w:footnoteReference w:customMarkFollows="1" w:id="6"/>
        <w:t>10</w:t>
      </w:r>
      <w:r w:rsidR="00A01157">
        <w:rPr>
          <w:rFonts w:ascii="GHEA Grapalat" w:hAnsi="GHEA Grapalat"/>
          <w:i w:val="0"/>
          <w:sz w:val="24"/>
          <w:szCs w:val="24"/>
        </w:rPr>
        <w:t>.</w:t>
      </w:r>
    </w:p>
    <w:p w14:paraId="70923579"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341A68C8"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7432840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50FF729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DC8689"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11223AF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93DFA9D" w14:textId="77777777" w:rsidR="00D64A0E" w:rsidRDefault="009B6D58" w:rsidP="00D64A0E">
      <w:pPr>
        <w:pStyle w:val="norm"/>
        <w:widowControl w:val="0"/>
        <w:tabs>
          <w:tab w:val="left" w:pos="1134"/>
        </w:tabs>
        <w:spacing w:after="160" w:line="240" w:lineRule="auto"/>
        <w:ind w:firstLine="567"/>
        <w:rPr>
          <w:ins w:id="5"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09C438CC"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w:t>
      </w:r>
      <w:r w:rsidRPr="009775E8">
        <w:rPr>
          <w:rFonts w:ascii="GHEA Grapalat" w:hAnsi="GHEA Grapalat"/>
          <w:sz w:val="24"/>
          <w:szCs w:val="24"/>
        </w:rPr>
        <w:lastRenderedPageBreak/>
        <w:t xml:space="preserve">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374A8C1D" w14:textId="37202254" w:rsidR="009B6D58" w:rsidRPr="009044F1" w:rsidDel="00AE108B" w:rsidRDefault="00B05FE6" w:rsidP="00E40CDB">
      <w:pPr>
        <w:pStyle w:val="norm"/>
        <w:widowControl w:val="0"/>
        <w:tabs>
          <w:tab w:val="left" w:pos="1134"/>
        </w:tabs>
        <w:spacing w:after="160" w:line="240" w:lineRule="auto"/>
        <w:ind w:firstLine="567"/>
        <w:rPr>
          <w:del w:id="6" w:author="Vardan" w:date="2022-10-29T23:58:00Z"/>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41EDF9FE"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19C6DB9"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492A33FD"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3194C52"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2C91D6B5"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w:t>
      </w:r>
      <w:r w:rsidR="006A649A" w:rsidRPr="00B6749E">
        <w:rPr>
          <w:rFonts w:ascii="GHEA Grapalat" w:hAnsi="GHEA Grapalat"/>
          <w:sz w:val="24"/>
          <w:szCs w:val="24"/>
        </w:rPr>
        <w:lastRenderedPageBreak/>
        <w:t>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1E6AD66"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997257B"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685AA3C"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00E0B5BD"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7A8C38A"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w:t>
      </w:r>
      <w:r w:rsidR="0052468C" w:rsidRPr="00AA7DF7">
        <w:rPr>
          <w:rFonts w:ascii="GHEA Grapalat" w:hAnsi="GHEA Grapalat"/>
        </w:rPr>
        <w:lastRenderedPageBreak/>
        <w:t xml:space="preserve">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30626199"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4946EF11"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14E39C4" w14:textId="77777777" w:rsidR="00B24E4B" w:rsidRDefault="00B24E4B" w:rsidP="00B24E4B">
      <w:pPr>
        <w:pStyle w:val="aff"/>
        <w:widowControl w:val="0"/>
        <w:numPr>
          <w:ilvl w:val="0"/>
          <w:numId w:val="31"/>
        </w:numPr>
        <w:ind w:left="0" w:firstLine="284"/>
        <w:contextualSpacing/>
        <w:jc w:val="both"/>
        <w:rPr>
          <w:ins w:id="7"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10ADED4"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91367EC" w14:textId="77777777" w:rsidR="00C20AD3" w:rsidRPr="00637CD2" w:rsidRDefault="00C20AD3" w:rsidP="00637CD2">
      <w:pPr>
        <w:widowControl w:val="0"/>
        <w:ind w:left="284"/>
        <w:contextualSpacing/>
        <w:jc w:val="both"/>
        <w:rPr>
          <w:rFonts w:ascii="GHEA Grapalat" w:hAnsi="GHEA Grapalat"/>
        </w:rPr>
      </w:pPr>
    </w:p>
    <w:p w14:paraId="08869AC9"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EECC087"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BA2B4AA"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w:t>
      </w:r>
      <w:r w:rsidRPr="001439BD">
        <w:rPr>
          <w:rFonts w:ascii="GHEA Grapalat" w:hAnsi="GHEA Grapalat"/>
          <w:spacing w:val="-4"/>
          <w:sz w:val="24"/>
          <w:szCs w:val="24"/>
        </w:rPr>
        <w:lastRenderedPageBreak/>
        <w:t>заседаний комиссии, которые предоставляются в течение одного календарного дня.</w:t>
      </w:r>
    </w:p>
    <w:p w14:paraId="3BF9AB62"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430AF55"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AC33CD4"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7"/>
        <w:t>11</w:t>
      </w:r>
      <w:r w:rsidRPr="009044F1">
        <w:rPr>
          <w:rFonts w:ascii="GHEA Grapalat" w:hAnsi="GHEA Grapalat"/>
          <w:sz w:val="24"/>
          <w:szCs w:val="24"/>
        </w:rPr>
        <w:t xml:space="preserve">. </w:t>
      </w:r>
    </w:p>
    <w:p w14:paraId="7F0148AF"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6F4E6033"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CCD83D5"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3474D3B"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416ABBE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6B692B6"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w:t>
      </w:r>
      <w:r w:rsidRPr="009044F1">
        <w:rPr>
          <w:rFonts w:ascii="GHEA Grapalat" w:hAnsi="GHEA Grapalat"/>
          <w:sz w:val="24"/>
          <w:szCs w:val="24"/>
        </w:rPr>
        <w:lastRenderedPageBreak/>
        <w:t>договора.</w:t>
      </w:r>
    </w:p>
    <w:p w14:paraId="15272025"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DD2F5B">
        <w:rPr>
          <w:rFonts w:ascii="GHEA Grapalat" w:hAnsi="GHEA Grapalat"/>
          <w:sz w:val="24"/>
          <w:szCs w:val="24"/>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1908DE9F"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04512F90"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99A6AD3"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7400ED60"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29F7C13" w14:textId="77777777" w:rsidR="00B47535" w:rsidRDefault="00B47535">
      <w:pPr>
        <w:rPr>
          <w:rFonts w:ascii="GHEA Grapalat" w:hAnsi="GHEA Grapalat"/>
          <w:b/>
        </w:rPr>
      </w:pPr>
      <w:r>
        <w:rPr>
          <w:rFonts w:ascii="GHEA Grapalat" w:hAnsi="GHEA Grapalat"/>
          <w:b/>
        </w:rPr>
        <w:br w:type="page"/>
      </w:r>
    </w:p>
    <w:p w14:paraId="1B67DD04"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7A969C72"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EFCB1E1"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3F40F74E"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A5C3AD6"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7F49F2DD"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2F7014B"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68F98192"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46ECAA63"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F818E0">
        <w:rPr>
          <w:rFonts w:ascii="GHEA Grapalat" w:hAnsi="GHEA Grapalat"/>
        </w:rPr>
        <w:t>дней</w:t>
      </w:r>
      <w:proofErr w:type="gramEnd"/>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00516479"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w:t>
      </w:r>
      <w:proofErr w:type="gramStart"/>
      <w:r w:rsidR="00E70468" w:rsidRPr="00123A23">
        <w:rPr>
          <w:rFonts w:ascii="GHEA Grapalat" w:hAnsi="GHEA Grapalat"/>
        </w:rPr>
        <w:t xml:space="preserve">закупки </w:t>
      </w:r>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4D881487"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8885D14"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267AEEB" w14:textId="77777777" w:rsidR="00801A4F" w:rsidRPr="004030EC" w:rsidRDefault="00801A4F" w:rsidP="004030EC">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7EAE4183" w14:textId="77777777" w:rsidR="0035631F" w:rsidRDefault="00801A4F" w:rsidP="00801A4F">
      <w:pPr>
        <w:widowControl w:val="0"/>
        <w:tabs>
          <w:tab w:val="left" w:pos="1276"/>
        </w:tabs>
        <w:spacing w:after="160"/>
        <w:ind w:firstLine="567"/>
        <w:jc w:val="both"/>
        <w:rPr>
          <w:ins w:id="8"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8"/>
        <w:t>12</w:t>
      </w:r>
      <w:r w:rsidR="00A6609C" w:rsidRPr="0027573B">
        <w:rPr>
          <w:rFonts w:ascii="GHEA Grapalat" w:hAnsi="GHEA Grapalat"/>
        </w:rPr>
        <w:t xml:space="preserve"> </w:t>
      </w:r>
      <w:r w:rsidR="00853CBA" w:rsidRPr="0027573B">
        <w:rPr>
          <w:rFonts w:ascii="GHEA Grapalat" w:hAnsi="GHEA Grapalat"/>
        </w:rPr>
        <w:t>.</w:t>
      </w:r>
    </w:p>
    <w:p w14:paraId="7E143E1D" w14:textId="77777777"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699FE4BB"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3616C010"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lastRenderedPageBreak/>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9"/>
        <w:t>13</w:t>
      </w:r>
      <w:r w:rsidR="00375E5E">
        <w:rPr>
          <w:rFonts w:ascii="GHEA Grapalat" w:hAnsi="GHEA Grapalat"/>
        </w:rPr>
        <w:t>.</w:t>
      </w:r>
    </w:p>
    <w:p w14:paraId="21D2EF65"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3436B768"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3226CFB9"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15FBB5DD"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D448FE9"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A51CE1C" w14:textId="77777777" w:rsidR="001075CA" w:rsidRDefault="001075CA" w:rsidP="001075CA">
      <w:pPr>
        <w:widowControl w:val="0"/>
        <w:tabs>
          <w:tab w:val="left" w:pos="1134"/>
        </w:tabs>
        <w:spacing w:after="160"/>
        <w:ind w:firstLine="567"/>
        <w:jc w:val="both"/>
        <w:rPr>
          <w:ins w:id="9"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2F5CFABD"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14:paraId="1D0BF429" w14:textId="77777777"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proofErr w:type="gramStart"/>
      <w:r w:rsidRPr="00C87B61">
        <w:rPr>
          <w:rFonts w:ascii="GHEA Grapalat" w:hAnsi="GHEA Grapalat" w:hint="eastAsia"/>
        </w:rPr>
        <w:t>обеспечения</w:t>
      </w:r>
      <w:proofErr w:type="gramEnd"/>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6EA29804"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6EAECA76" w14:textId="77777777"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4299F832" w14:textId="77777777" w:rsidR="00096865" w:rsidRDefault="005066AC" w:rsidP="004030EC">
      <w:pPr>
        <w:widowControl w:val="0"/>
        <w:tabs>
          <w:tab w:val="left" w:pos="1134"/>
        </w:tabs>
        <w:spacing w:after="160"/>
        <w:jc w:val="both"/>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27D35C39" w14:textId="77777777" w:rsidR="003D5CAF" w:rsidRPr="009044F1" w:rsidRDefault="003D5CAF" w:rsidP="005066AC">
      <w:pPr>
        <w:rPr>
          <w:rFonts w:ascii="GHEA Grapalat" w:hAnsi="GHEA Grapalat" w:cs="Arial"/>
          <w:b/>
        </w:rPr>
      </w:pPr>
    </w:p>
    <w:p w14:paraId="7285CA2D"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1AA078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42EF7E2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0"/>
        <w:t>14</w:t>
      </w:r>
      <w:r w:rsidRPr="009044F1">
        <w:rPr>
          <w:rFonts w:ascii="GHEA Grapalat" w:hAnsi="GHEA Grapalat"/>
        </w:rPr>
        <w:t>.</w:t>
      </w:r>
    </w:p>
    <w:p w14:paraId="78C7ECF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28DACC86"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CE4EFD8"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5D21008" w14:textId="77777777" w:rsidR="00C54730" w:rsidRPr="00182C2E" w:rsidRDefault="00C54730" w:rsidP="00C54730">
      <w:pPr>
        <w:jc w:val="center"/>
        <w:rPr>
          <w:rFonts w:ascii="GHEA Grapalat" w:hAnsi="GHEA Grapalat"/>
          <w:b/>
        </w:rPr>
      </w:pPr>
    </w:p>
    <w:p w14:paraId="06BDBF61"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8638FC1" w14:textId="77777777" w:rsidR="00C54730" w:rsidRPr="00182C2E" w:rsidRDefault="00C54730" w:rsidP="00C54730">
      <w:pPr>
        <w:jc w:val="center"/>
        <w:rPr>
          <w:rFonts w:ascii="GHEA Grapalat" w:hAnsi="GHEA Grapalat"/>
          <w:b/>
        </w:rPr>
      </w:pPr>
    </w:p>
    <w:p w14:paraId="5E8EBCB2"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24E9F3D9"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E3C96FC"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35792281"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w:t>
      </w:r>
      <w:r w:rsidRPr="00420747">
        <w:rPr>
          <w:rFonts w:ascii="GHEA Grapalat" w:hAnsi="GHEA Grapalat"/>
        </w:rPr>
        <w:lastRenderedPageBreak/>
        <w:t>оценочной комиссии, возмещаются в порядке, установленном Гражданским кодексом Республики Армения</w:t>
      </w:r>
      <w:r>
        <w:rPr>
          <w:rFonts w:ascii="GHEA Grapalat" w:hAnsi="GHEA Grapalat"/>
        </w:rPr>
        <w:t>.</w:t>
      </w:r>
    </w:p>
    <w:p w14:paraId="032D8A5B"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5217039"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EDADFCC"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5DC88292"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045F420"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6B36EB4"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CAACBA0"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6F52A9F7"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14F57D9"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BEA080E"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C43F454"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600FC14" w14:textId="77777777" w:rsidR="00C87BF8" w:rsidRPr="00570BBD" w:rsidRDefault="00C87BF8" w:rsidP="00C87BF8">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0ED362A3"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E7BB2BF"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4A8537AE"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3B5F66F"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6BBF391" w14:textId="77777777" w:rsidR="00C87BF8" w:rsidRPr="00570BBD" w:rsidRDefault="00C87BF8" w:rsidP="00C87BF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137BC33E"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gramStart"/>
      <w:r w:rsidRPr="00570BBD">
        <w:rPr>
          <w:rFonts w:ascii="GHEA Grapalat" w:hAnsi="GHEA Grapalat"/>
        </w:rPr>
        <w:t>органа.Уполномоченный</w:t>
      </w:r>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0DFDD288"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5D8256F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C4E237B"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CB40DEA"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A9A65F7" w14:textId="69C9755C" w:rsidR="004373E3" w:rsidRDefault="004373E3" w:rsidP="00B46D58">
      <w:pPr>
        <w:rPr>
          <w:rFonts w:ascii="GHEA Grapalat" w:hAnsi="GHEA Grapalat"/>
          <w:b/>
        </w:rPr>
      </w:pPr>
    </w:p>
    <w:p w14:paraId="00467A31"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2ACA6BE4" w14:textId="77777777" w:rsidR="008842CE" w:rsidRPr="00374F4A" w:rsidRDefault="008842CE" w:rsidP="00B46D58">
      <w:pPr>
        <w:widowControl w:val="0"/>
        <w:spacing w:after="160"/>
        <w:jc w:val="center"/>
        <w:rPr>
          <w:rFonts w:ascii="GHEA Grapalat" w:hAnsi="GHEA Grapalat"/>
          <w:b/>
        </w:rPr>
      </w:pPr>
    </w:p>
    <w:p w14:paraId="3299C540"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5030EBAF" w14:textId="77777777" w:rsidR="00096865" w:rsidRPr="009044F1" w:rsidRDefault="00096865" w:rsidP="00B46D58">
      <w:pPr>
        <w:widowControl w:val="0"/>
        <w:spacing w:after="160"/>
        <w:jc w:val="center"/>
        <w:rPr>
          <w:rFonts w:ascii="GHEA Grapalat" w:hAnsi="GHEA Grapalat"/>
        </w:rPr>
      </w:pPr>
    </w:p>
    <w:p w14:paraId="7FCE84B1"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0C57EA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39791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8B878E4"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802770E" w14:textId="77777777" w:rsidR="008F15B9" w:rsidRDefault="008F15B9" w:rsidP="00B46D58">
      <w:pPr>
        <w:widowControl w:val="0"/>
        <w:spacing w:after="160"/>
        <w:jc w:val="center"/>
        <w:rPr>
          <w:rFonts w:ascii="GHEA Grapalat" w:hAnsi="GHEA Grapalat"/>
          <w:b/>
        </w:rPr>
      </w:pPr>
    </w:p>
    <w:p w14:paraId="019E1EB8" w14:textId="77777777" w:rsidR="008F15B9" w:rsidRDefault="008F15B9" w:rsidP="00B46D58">
      <w:pPr>
        <w:widowControl w:val="0"/>
        <w:spacing w:after="160"/>
        <w:jc w:val="center"/>
        <w:rPr>
          <w:rFonts w:ascii="GHEA Grapalat" w:hAnsi="GHEA Grapalat"/>
          <w:b/>
        </w:rPr>
      </w:pPr>
    </w:p>
    <w:p w14:paraId="2A0D290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5EB9D27"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4AF8BB92"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43409C77"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20BF6590"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69A8011A"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1"/>
        <w:t>15</w:t>
      </w:r>
    </w:p>
    <w:p w14:paraId="6D3F40B2"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proofErr w:type="gramStart"/>
      <w:r w:rsidRPr="00B138F3">
        <w:rPr>
          <w:rFonts w:ascii="GHEA Grapalat" w:hAnsi="GHEA Grapalat"/>
        </w:rPr>
        <w:t>; При</w:t>
      </w:r>
      <w:proofErr w:type="gramEnd"/>
      <w:r w:rsidRPr="00B138F3">
        <w:rPr>
          <w:rFonts w:ascii="GHEA Grapalat" w:hAnsi="GHEA Grapalat"/>
        </w:rPr>
        <w:t xml:space="preserve">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2"/>
        <w:t>16</w:t>
      </w:r>
    </w:p>
    <w:p w14:paraId="2EA1EF57"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567AE0E"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458D1392"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5034A2A0"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E4FC51F"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549E671"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1F1A4F06"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4F566814"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40E3AB5F"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793228C2"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452A519"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4194650E" w14:textId="77777777" w:rsidR="00ED59E0" w:rsidRDefault="00ED59E0" w:rsidP="00B46D58">
      <w:pPr>
        <w:widowControl w:val="0"/>
        <w:tabs>
          <w:tab w:val="left" w:pos="1134"/>
        </w:tabs>
        <w:spacing w:after="160"/>
        <w:ind w:firstLine="567"/>
        <w:jc w:val="both"/>
        <w:rPr>
          <w:rFonts w:ascii="GHEA Grapalat" w:hAnsi="GHEA Grapalat"/>
        </w:rPr>
      </w:pPr>
    </w:p>
    <w:p w14:paraId="74F5B408" w14:textId="77777777" w:rsidR="00ED59E0" w:rsidRDefault="00ED59E0" w:rsidP="00B46D58">
      <w:pPr>
        <w:widowControl w:val="0"/>
        <w:tabs>
          <w:tab w:val="left" w:pos="1134"/>
        </w:tabs>
        <w:spacing w:after="160"/>
        <w:ind w:firstLine="567"/>
        <w:jc w:val="both"/>
        <w:rPr>
          <w:rFonts w:ascii="GHEA Grapalat" w:hAnsi="GHEA Grapalat"/>
        </w:rPr>
      </w:pPr>
    </w:p>
    <w:p w14:paraId="110890F8" w14:textId="77777777" w:rsidR="00ED59E0" w:rsidRPr="00E267E5" w:rsidRDefault="00ED59E0" w:rsidP="00B46D58">
      <w:pPr>
        <w:widowControl w:val="0"/>
        <w:tabs>
          <w:tab w:val="left" w:pos="1134"/>
        </w:tabs>
        <w:spacing w:after="160"/>
        <w:ind w:firstLine="567"/>
        <w:jc w:val="both"/>
        <w:rPr>
          <w:rFonts w:ascii="GHEA Grapalat" w:hAnsi="GHEA Grapalat"/>
        </w:rPr>
      </w:pPr>
    </w:p>
    <w:p w14:paraId="10AE2987"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47BD2B3"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D4EC86A"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26B448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82FD2F8"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7DBD404B" w14:textId="62CB6BBF"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501A30">
        <w:rPr>
          <w:rFonts w:ascii="GHEA Grapalat" w:hAnsi="GHEA Grapalat"/>
          <w:b/>
          <w:sz w:val="24"/>
          <w:szCs w:val="24"/>
        </w:rPr>
        <w:t>SMGHD11-GH-APZB-26/01</w:t>
      </w:r>
      <w:r w:rsidR="00B666FB">
        <w:rPr>
          <w:rStyle w:val="af6"/>
          <w:rFonts w:ascii="GHEA Grapalat" w:hAnsi="GHEA Grapalat"/>
          <w:b/>
          <w:sz w:val="24"/>
          <w:szCs w:val="24"/>
        </w:rPr>
        <w:footnoteReference w:customMarkFollows="1" w:id="13"/>
        <w:t>*</w:t>
      </w:r>
      <w:r w:rsidR="006132ED">
        <w:rPr>
          <w:rFonts w:ascii="GHEA Grapalat" w:hAnsi="GHEA Grapalat"/>
          <w:sz w:val="24"/>
          <w:szCs w:val="24"/>
        </w:rPr>
        <w:t>"</w:t>
      </w:r>
    </w:p>
    <w:p w14:paraId="60587308" w14:textId="77777777" w:rsidR="00B2572B" w:rsidRPr="00374F4A" w:rsidRDefault="00B2572B" w:rsidP="00B46D58">
      <w:pPr>
        <w:widowControl w:val="0"/>
        <w:spacing w:after="120"/>
        <w:jc w:val="center"/>
        <w:rPr>
          <w:rFonts w:ascii="GHEA Grapalat" w:hAnsi="GHEA Grapalat" w:cs="Sylfaen"/>
          <w:b/>
        </w:rPr>
      </w:pPr>
    </w:p>
    <w:p w14:paraId="3C41E86D"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477E745D"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C77C7">
        <w:rPr>
          <w:rFonts w:ascii="GHEA Grapalat" w:hAnsi="GHEA Grapalat"/>
          <w:color w:val="auto"/>
          <w:sz w:val="24"/>
          <w:szCs w:val="24"/>
        </w:rPr>
        <w:t>ЗАПРОСА КОТИРОВКИ</w:t>
      </w:r>
      <w:r w:rsidR="00AA7117" w:rsidRPr="00374F4A">
        <w:rPr>
          <w:rFonts w:ascii="GHEA Grapalat" w:hAnsi="GHEA Grapalat"/>
          <w:color w:val="auto"/>
          <w:sz w:val="24"/>
          <w:szCs w:val="24"/>
        </w:rPr>
        <w:t xml:space="preserve"> </w:t>
      </w:r>
    </w:p>
    <w:p w14:paraId="5942FAA9" w14:textId="77777777" w:rsidR="00B2572B" w:rsidRPr="00374F4A" w:rsidRDefault="00B2572B" w:rsidP="00B46D58">
      <w:pPr>
        <w:widowControl w:val="0"/>
        <w:spacing w:after="120"/>
        <w:jc w:val="center"/>
        <w:rPr>
          <w:rFonts w:ascii="GHEA Grapalat" w:hAnsi="GHEA Grapalat"/>
        </w:rPr>
      </w:pPr>
    </w:p>
    <w:p w14:paraId="79970E4A"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330C387A"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76DF6314"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2E8F065"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6D5B55E3" w14:textId="3684B2BA"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501A30">
        <w:rPr>
          <w:rFonts w:ascii="GHEA Grapalat" w:hAnsi="GHEA Grapalat"/>
        </w:rPr>
        <w:t>SMGHD11-GH-APZB-26/01</w:t>
      </w:r>
      <w:r w:rsidR="006132ED">
        <w:rPr>
          <w:rFonts w:ascii="GHEA Grapalat" w:hAnsi="GHEA Grapalat"/>
        </w:rPr>
        <w:t>"</w:t>
      </w:r>
    </w:p>
    <w:p w14:paraId="63FAE7C3"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2B9A1F40"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52AD93F2"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8117F82"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2557AD8"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24565111"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E70AD2E" w14:textId="77777777" w:rsidR="000612B9" w:rsidRDefault="000612B9" w:rsidP="00B46D58">
      <w:pPr>
        <w:jc w:val="both"/>
        <w:rPr>
          <w:rFonts w:ascii="GHEA Grapalat" w:hAnsi="GHEA Grapalat"/>
        </w:rPr>
      </w:pPr>
    </w:p>
    <w:p w14:paraId="63B08A70"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06BBC488"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6C6F40B6" w14:textId="77777777" w:rsidR="000612B9" w:rsidRDefault="000612B9" w:rsidP="00B46D58">
      <w:pPr>
        <w:jc w:val="both"/>
        <w:rPr>
          <w:rFonts w:ascii="GHEA Grapalat" w:hAnsi="GHEA Grapalat"/>
        </w:rPr>
      </w:pPr>
    </w:p>
    <w:p w14:paraId="031285E0"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78A68A4F"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2814F1CA" w14:textId="77777777" w:rsidR="00B138F3" w:rsidRDefault="00B138F3" w:rsidP="00B46D58">
      <w:pPr>
        <w:jc w:val="both"/>
        <w:rPr>
          <w:rFonts w:ascii="GHEA Grapalat" w:hAnsi="GHEA Grapalat"/>
        </w:rPr>
      </w:pPr>
    </w:p>
    <w:p w14:paraId="468C8AF4"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18BB91CD"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6ED5332C" w14:textId="77777777" w:rsidR="00B138F3" w:rsidRDefault="00B138F3" w:rsidP="00F96993">
      <w:pPr>
        <w:jc w:val="both"/>
        <w:rPr>
          <w:rFonts w:ascii="GHEA Grapalat" w:hAnsi="GHEA Grapalat"/>
        </w:rPr>
      </w:pPr>
    </w:p>
    <w:p w14:paraId="041906B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4F225066"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2733750" w14:textId="77777777" w:rsidR="00B16483" w:rsidRDefault="00B16483" w:rsidP="00F96993">
      <w:pPr>
        <w:jc w:val="both"/>
        <w:rPr>
          <w:rFonts w:ascii="GHEA Grapalat" w:hAnsi="GHEA Grapalat"/>
          <w:sz w:val="18"/>
          <w:szCs w:val="18"/>
        </w:rPr>
      </w:pPr>
    </w:p>
    <w:p w14:paraId="491DE53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AEFFB4D"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03887DE9" w14:textId="77777777" w:rsidR="00B16483" w:rsidRPr="00D3436F" w:rsidRDefault="00B16483" w:rsidP="00B16483">
      <w:pPr>
        <w:tabs>
          <w:tab w:val="left" w:pos="7371"/>
        </w:tabs>
        <w:spacing w:after="160"/>
        <w:ind w:left="3544" w:firstLine="3"/>
        <w:jc w:val="both"/>
        <w:rPr>
          <w:rFonts w:ascii="GHEA Grapalat" w:hAnsi="GHEA Grapalat"/>
          <w:sz w:val="16"/>
        </w:rPr>
      </w:pPr>
    </w:p>
    <w:p w14:paraId="26530B51"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gramStart"/>
      <w:r>
        <w:rPr>
          <w:rFonts w:ascii="GHEA Grapalat" w:hAnsi="GHEA Grapalat"/>
        </w:rPr>
        <w:t>подтверждает,что</w:t>
      </w:r>
      <w:proofErr w:type="gramEnd"/>
      <w:r>
        <w:rPr>
          <w:rFonts w:ascii="GHEA Grapalat" w:hAnsi="GHEA Grapalat"/>
        </w:rPr>
        <w:t>:</w:t>
      </w:r>
    </w:p>
    <w:p w14:paraId="5AE5FAB1"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43CF3117"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7E9B228F"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lastRenderedPageBreak/>
        <w:t>наименование участника</w:t>
      </w:r>
    </w:p>
    <w:p w14:paraId="2089B4AC" w14:textId="77777777" w:rsidR="009E1F0A" w:rsidRPr="004F23CF" w:rsidRDefault="009E1F0A" w:rsidP="009E1F0A">
      <w:pPr>
        <w:rPr>
          <w:rFonts w:ascii="GHEA Grapalat" w:hAnsi="GHEA Grapalat"/>
          <w:i/>
          <w:sz w:val="16"/>
          <w:vertAlign w:val="superscript"/>
          <w:lang w:val="es-ES"/>
        </w:rPr>
      </w:pPr>
    </w:p>
    <w:p w14:paraId="5DE4F38A" w14:textId="141AB14F"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501A30">
        <w:rPr>
          <w:rFonts w:ascii="GHEA Grapalat" w:hAnsi="GHEA Grapalat"/>
        </w:rPr>
        <w:t>SMGHD11-GH-APZB-26/01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335FD2CB"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7E269188"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28A9FBCE" w14:textId="23C56EE7"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4C77C7">
        <w:rPr>
          <w:rFonts w:ascii="GHEA Grapalat" w:hAnsi="GHEA Grapalat"/>
        </w:rPr>
        <w:t>ЗАПРОСА КОТИРОВКИ</w:t>
      </w:r>
      <w:r w:rsidR="00305944" w:rsidRPr="00AF791F">
        <w:rPr>
          <w:rFonts w:ascii="GHEA Grapalat" w:hAnsi="GHEA Grapalat"/>
        </w:rPr>
        <w:t xml:space="preserve"> </w:t>
      </w:r>
      <w:r w:rsidRPr="00AF791F">
        <w:rPr>
          <w:rFonts w:ascii="GHEA Grapalat" w:hAnsi="GHEA Grapalat"/>
        </w:rPr>
        <w:t>под кодом "</w:t>
      </w:r>
      <w:r w:rsidR="00501A30">
        <w:rPr>
          <w:rFonts w:ascii="GHEA Grapalat" w:hAnsi="GHEA Grapalat"/>
        </w:rPr>
        <w:t>SMGHD11-GH-APZB-26/01</w:t>
      </w:r>
      <w:r w:rsidRPr="00AF791F">
        <w:rPr>
          <w:rFonts w:ascii="GHEA Grapalat" w:hAnsi="GHEA Grapalat"/>
        </w:rPr>
        <w:t>"*</w:t>
      </w:r>
    </w:p>
    <w:p w14:paraId="1C2DC8CF"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237D5ECE"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1BAAC1C1"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00D7D672"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34A71E8"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0A00CEB7"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C07040B"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1432F15E" w14:textId="77777777"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01624EB0" w14:textId="77777777"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33715782"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1E36D818" w14:textId="77777777" w:rsidR="00993891" w:rsidRDefault="009A73EA" w:rsidP="00DD2F5B">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4"/>
        <w:t>**</w:t>
      </w:r>
      <w:r>
        <w:rPr>
          <w:rFonts w:ascii="GHEA Grapalat" w:hAnsi="GHEA Grapalat"/>
          <w:sz w:val="28"/>
          <w:szCs w:val="28"/>
        </w:rPr>
        <w:t>.</w:t>
      </w:r>
      <w:r w:rsidR="006B3E56" w:rsidRPr="009A73EA">
        <w:rPr>
          <w:rFonts w:ascii="GHEA Grapalat" w:hAnsi="GHEA Grapalat"/>
        </w:rPr>
        <w:t xml:space="preserve"> </w:t>
      </w:r>
      <w:proofErr w:type="gramStart"/>
      <w:r w:rsidR="00F36AD3">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sidR="00F36AD3">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390CC2BC"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3997765C"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02A4714E" w14:textId="77777777" w:rsidR="00F855BB" w:rsidRDefault="00F855BB" w:rsidP="00B46D58">
      <w:pPr>
        <w:tabs>
          <w:tab w:val="left" w:pos="7371"/>
        </w:tabs>
        <w:spacing w:after="160"/>
        <w:ind w:left="3544" w:firstLine="3"/>
        <w:jc w:val="both"/>
        <w:rPr>
          <w:rFonts w:ascii="GHEA Grapalat" w:hAnsi="GHEA Grapalat"/>
          <w:sz w:val="16"/>
          <w:lang w:val="hy-AM"/>
        </w:rPr>
      </w:pPr>
    </w:p>
    <w:p w14:paraId="799B748E"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5BD366C5" w14:textId="77777777" w:rsidR="006B3E56" w:rsidRPr="00D3436F" w:rsidRDefault="006B3E56" w:rsidP="00B46D58">
      <w:pPr>
        <w:tabs>
          <w:tab w:val="left" w:pos="7371"/>
        </w:tabs>
        <w:spacing w:after="160"/>
        <w:ind w:left="3544" w:firstLine="3"/>
        <w:jc w:val="both"/>
        <w:rPr>
          <w:rFonts w:ascii="GHEA Grapalat" w:hAnsi="GHEA Grapalat"/>
          <w:sz w:val="16"/>
        </w:rPr>
      </w:pPr>
    </w:p>
    <w:p w14:paraId="581A75CC" w14:textId="77777777" w:rsidR="006B3E56" w:rsidRPr="00770B03" w:rsidRDefault="006B3E56" w:rsidP="00B46D58">
      <w:pPr>
        <w:tabs>
          <w:tab w:val="left" w:pos="7371"/>
        </w:tabs>
        <w:spacing w:after="160"/>
        <w:ind w:left="3544" w:firstLine="3"/>
        <w:jc w:val="both"/>
        <w:rPr>
          <w:rFonts w:ascii="GHEA Grapalat" w:hAnsi="GHEA Grapalat"/>
          <w:sz w:val="16"/>
        </w:rPr>
      </w:pPr>
    </w:p>
    <w:p w14:paraId="0A25F1F9"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CC08F48"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245B558"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374AB1EF"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798E3CF" w14:textId="77777777" w:rsidR="00123294" w:rsidRDefault="00123294" w:rsidP="00B46D58">
      <w:pPr>
        <w:rPr>
          <w:rFonts w:ascii="GHEA Grapalat" w:hAnsi="GHEA Grapalat"/>
          <w:b/>
        </w:rPr>
      </w:pPr>
      <w:r>
        <w:rPr>
          <w:rFonts w:ascii="GHEA Grapalat" w:hAnsi="GHEA Grapalat"/>
          <w:b/>
        </w:rPr>
        <w:br w:type="page"/>
      </w:r>
    </w:p>
    <w:p w14:paraId="4F6848B3" w14:textId="77777777" w:rsidR="00B048B2" w:rsidRDefault="00B048B2" w:rsidP="00B46D58">
      <w:pPr>
        <w:rPr>
          <w:rFonts w:ascii="GHEA Grapalat" w:hAnsi="GHEA Grapalat"/>
          <w:b/>
        </w:rPr>
      </w:pPr>
    </w:p>
    <w:p w14:paraId="6EB9E652"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6CC5DC2F" w14:textId="6CC23165"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501A30">
        <w:rPr>
          <w:rFonts w:ascii="GHEA Grapalat" w:hAnsi="GHEA Grapalat"/>
          <w:b/>
          <w:sz w:val="24"/>
          <w:szCs w:val="24"/>
        </w:rPr>
        <w:t>SMGHD11-GH-APZB-26/01</w:t>
      </w:r>
      <w:r>
        <w:rPr>
          <w:rFonts w:ascii="GHEA Grapalat" w:hAnsi="GHEA Grapalat"/>
          <w:b/>
          <w:sz w:val="24"/>
          <w:szCs w:val="24"/>
        </w:rPr>
        <w:t>"</w:t>
      </w:r>
      <w:r>
        <w:rPr>
          <w:rStyle w:val="af6"/>
          <w:rFonts w:ascii="GHEA Grapalat" w:hAnsi="GHEA Grapalat"/>
          <w:b/>
          <w:sz w:val="24"/>
          <w:szCs w:val="24"/>
        </w:rPr>
        <w:footnoteReference w:customMarkFollows="1" w:id="15"/>
        <w:t>*</w:t>
      </w:r>
    </w:p>
    <w:p w14:paraId="7D9CF5C6" w14:textId="77777777" w:rsidR="00D043C1" w:rsidRPr="009044F1" w:rsidRDefault="00D043C1" w:rsidP="00D043C1">
      <w:pPr>
        <w:widowControl w:val="0"/>
        <w:spacing w:after="160"/>
        <w:ind w:left="567" w:right="565"/>
        <w:jc w:val="center"/>
        <w:rPr>
          <w:rFonts w:ascii="GHEA Grapalat" w:hAnsi="GHEA Grapalat"/>
          <w:b/>
        </w:rPr>
      </w:pPr>
    </w:p>
    <w:p w14:paraId="098DB321"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1C1DB8C1"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3B458DB2"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7659A760"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6876F32D"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365BF55E" w14:textId="6F925E8B"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501A30">
        <w:rPr>
          <w:rFonts w:ascii="GHEA Grapalat" w:hAnsi="GHEA Grapalat"/>
        </w:rPr>
        <w:t>SMGHD11-GH-APZB-26/01</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201AE593" w14:textId="77777777" w:rsidTr="00FF3F2A">
        <w:tc>
          <w:tcPr>
            <w:tcW w:w="1042" w:type="dxa"/>
            <w:vMerge w:val="restart"/>
            <w:vAlign w:val="center"/>
          </w:tcPr>
          <w:p w14:paraId="00E0DFD5" w14:textId="77777777" w:rsidR="00EE1022" w:rsidRDefault="00EE1022" w:rsidP="00FF3F2A">
            <w:pPr>
              <w:widowControl w:val="0"/>
              <w:jc w:val="center"/>
              <w:rPr>
                <w:rFonts w:ascii="GHEA Grapalat" w:hAnsi="GHEA Grapalat"/>
                <w:b/>
                <w:sz w:val="20"/>
                <w:szCs w:val="20"/>
              </w:rPr>
            </w:pPr>
          </w:p>
          <w:p w14:paraId="4DF7A93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3122D38F"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1E0CF855" w14:textId="77777777" w:rsidTr="000811C1">
        <w:trPr>
          <w:trHeight w:val="696"/>
        </w:trPr>
        <w:tc>
          <w:tcPr>
            <w:tcW w:w="1042" w:type="dxa"/>
            <w:vMerge/>
            <w:vAlign w:val="center"/>
          </w:tcPr>
          <w:p w14:paraId="42E5FCF6"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0C264AED"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34152C9B"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2B5D0D3A"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2BD13886"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47226FA"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A4E046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2457766A" w14:textId="77777777" w:rsidTr="00FF3F2A">
        <w:tc>
          <w:tcPr>
            <w:tcW w:w="1042" w:type="dxa"/>
          </w:tcPr>
          <w:p w14:paraId="729F9ED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709D35E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A2AE2A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A46BA0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65B5457"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38BF777B"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3FFD1BDB" w14:textId="77777777" w:rsidTr="00FF3F2A">
        <w:tc>
          <w:tcPr>
            <w:tcW w:w="1042" w:type="dxa"/>
          </w:tcPr>
          <w:p w14:paraId="4A6673F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577C5C3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8EAA9BB"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D7E5F8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3423636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CAA654D"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57DD1BEB" w14:textId="77777777" w:rsidTr="00FF3F2A">
        <w:tc>
          <w:tcPr>
            <w:tcW w:w="1042" w:type="dxa"/>
          </w:tcPr>
          <w:p w14:paraId="6C22751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00F255E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6BD696C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2263F112"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6F24003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53289B5D"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5884FE1B" w14:textId="77777777" w:rsidR="00D043C1" w:rsidRDefault="00D043C1" w:rsidP="00D043C1">
      <w:pPr>
        <w:widowControl w:val="0"/>
        <w:tabs>
          <w:tab w:val="left" w:pos="6804"/>
        </w:tabs>
        <w:jc w:val="center"/>
        <w:rPr>
          <w:rFonts w:ascii="GHEA Grapalat" w:hAnsi="GHEA Grapalat"/>
          <w:lang w:val="en-US"/>
        </w:rPr>
      </w:pPr>
    </w:p>
    <w:p w14:paraId="011535B1"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5B97FA6"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5862CD8F" w14:textId="77777777" w:rsidR="00D043C1" w:rsidRPr="008875C7" w:rsidRDefault="00D043C1" w:rsidP="00D043C1">
      <w:pPr>
        <w:widowControl w:val="0"/>
        <w:spacing w:after="160"/>
        <w:jc w:val="right"/>
        <w:rPr>
          <w:rFonts w:ascii="GHEA Grapalat" w:hAnsi="GHEA Grapalat"/>
        </w:rPr>
      </w:pPr>
    </w:p>
    <w:p w14:paraId="6174CC83"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58D6B2C7" w14:textId="77777777" w:rsidR="00D043C1" w:rsidRDefault="00D043C1" w:rsidP="00D043C1">
      <w:pPr>
        <w:rPr>
          <w:rFonts w:ascii="GHEA Grapalat" w:hAnsi="GHEA Grapalat"/>
        </w:rPr>
      </w:pPr>
      <w:r>
        <w:rPr>
          <w:rFonts w:ascii="GHEA Grapalat" w:hAnsi="GHEA Grapalat"/>
        </w:rPr>
        <w:br w:type="page"/>
      </w:r>
    </w:p>
    <w:p w14:paraId="3F95596E"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5F94A255" w14:textId="77777777"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14:paraId="64247AC2" w14:textId="46ABBD3E"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501A30">
        <w:rPr>
          <w:rFonts w:ascii="GHEA Grapalat" w:hAnsi="GHEA Grapalat"/>
          <w:b/>
          <w:sz w:val="24"/>
          <w:szCs w:val="24"/>
        </w:rPr>
        <w:t>SMGHD11-GH-APZB-26/01</w:t>
      </w:r>
      <w:r w:rsidR="000B5664">
        <w:rPr>
          <w:rFonts w:ascii="GHEA Grapalat" w:hAnsi="GHEA Grapalat"/>
          <w:b/>
          <w:sz w:val="24"/>
          <w:szCs w:val="24"/>
        </w:rPr>
        <w:t>*</w:t>
      </w:r>
      <w:r>
        <w:rPr>
          <w:rFonts w:ascii="GHEA Grapalat" w:hAnsi="GHEA Grapalat"/>
          <w:b/>
          <w:sz w:val="24"/>
          <w:szCs w:val="24"/>
        </w:rPr>
        <w:t>"</w:t>
      </w:r>
    </w:p>
    <w:p w14:paraId="6686432F" w14:textId="77777777" w:rsidR="00F016A2" w:rsidRDefault="00F016A2">
      <w:pPr>
        <w:rPr>
          <w:rFonts w:ascii="GHEA Grapalat" w:hAnsi="GHEA Grapalat"/>
          <w:b/>
        </w:rPr>
      </w:pPr>
    </w:p>
    <w:p w14:paraId="47CC52B1"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048D2A5E"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369F185D" w14:textId="77777777" w:rsidR="00F016A2" w:rsidRPr="00ED3A13" w:rsidRDefault="00F016A2" w:rsidP="00F016A2">
      <w:pPr>
        <w:ind w:left="360" w:hanging="360"/>
        <w:jc w:val="center"/>
        <w:rPr>
          <w:rFonts w:ascii="GHEA Grapalat" w:eastAsia="GHEA Grapalat" w:hAnsi="GHEA Grapalat" w:cs="GHEA Grapalat"/>
          <w:b/>
        </w:rPr>
      </w:pPr>
    </w:p>
    <w:p w14:paraId="107674D1"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B6C1EE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55CBA64C" w14:textId="77777777" w:rsidTr="006D2CDF">
        <w:tc>
          <w:tcPr>
            <w:tcW w:w="2836" w:type="dxa"/>
            <w:shd w:val="clear" w:color="auto" w:fill="D9E2F3"/>
            <w:vAlign w:val="center"/>
          </w:tcPr>
          <w:p w14:paraId="6DEAB83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0A9310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57CFDE3" w14:textId="77777777" w:rsidTr="006D2CDF">
        <w:tc>
          <w:tcPr>
            <w:tcW w:w="2836" w:type="dxa"/>
            <w:shd w:val="clear" w:color="auto" w:fill="D9E2F3"/>
            <w:vAlign w:val="center"/>
          </w:tcPr>
          <w:p w14:paraId="00B7A50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041C05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4A1FD2" w14:textId="77777777" w:rsidTr="006D2CDF">
        <w:tc>
          <w:tcPr>
            <w:tcW w:w="2836" w:type="dxa"/>
            <w:shd w:val="clear" w:color="auto" w:fill="D9E2F3"/>
            <w:vAlign w:val="center"/>
          </w:tcPr>
          <w:p w14:paraId="7724AD7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520898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D2DF0C" w14:textId="77777777" w:rsidTr="006D2CDF">
        <w:tc>
          <w:tcPr>
            <w:tcW w:w="2836" w:type="dxa"/>
            <w:shd w:val="clear" w:color="auto" w:fill="D9E2F3"/>
            <w:vAlign w:val="center"/>
          </w:tcPr>
          <w:p w14:paraId="22B392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DFCC9B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4FB0F35" w14:textId="77777777" w:rsidTr="006D2CDF">
        <w:tc>
          <w:tcPr>
            <w:tcW w:w="2836" w:type="dxa"/>
            <w:shd w:val="clear" w:color="auto" w:fill="D9E2F3"/>
            <w:vAlign w:val="center"/>
          </w:tcPr>
          <w:p w14:paraId="45C3B556"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0010864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2D449F" w14:textId="77777777" w:rsidTr="006D2CDF">
        <w:tc>
          <w:tcPr>
            <w:tcW w:w="2836" w:type="dxa"/>
            <w:shd w:val="clear" w:color="auto" w:fill="D9E2F3"/>
            <w:vAlign w:val="center"/>
          </w:tcPr>
          <w:p w14:paraId="7E83227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7CD4DC5"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2D26801A" w14:textId="77777777" w:rsidTr="006D2CDF">
        <w:tc>
          <w:tcPr>
            <w:tcW w:w="2836" w:type="dxa"/>
            <w:shd w:val="clear" w:color="auto" w:fill="D9E2F3"/>
            <w:vAlign w:val="center"/>
          </w:tcPr>
          <w:p w14:paraId="65AE8198"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2AE8B64"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390D3A3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1C6323E" w14:textId="77777777" w:rsidTr="006D2CDF">
        <w:tc>
          <w:tcPr>
            <w:tcW w:w="2835" w:type="dxa"/>
            <w:shd w:val="clear" w:color="auto" w:fill="D9E2F3"/>
            <w:vAlign w:val="center"/>
          </w:tcPr>
          <w:p w14:paraId="4B7E2DF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2B701A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F392DF" w14:textId="77777777" w:rsidTr="006D2CDF">
        <w:trPr>
          <w:trHeight w:val="1487"/>
        </w:trPr>
        <w:tc>
          <w:tcPr>
            <w:tcW w:w="2835" w:type="dxa"/>
            <w:shd w:val="clear" w:color="auto" w:fill="D9E2F3"/>
            <w:vAlign w:val="center"/>
          </w:tcPr>
          <w:p w14:paraId="2B8223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A8D61F4" w14:textId="77777777" w:rsidR="00F016A2" w:rsidRPr="00FD1EE4" w:rsidRDefault="00F016A2" w:rsidP="006D2CDF">
            <w:pPr>
              <w:spacing w:before="240" w:after="240"/>
              <w:rPr>
                <w:rFonts w:ascii="GHEA Grapalat" w:eastAsia="GHEA Grapalat" w:hAnsi="GHEA Grapalat" w:cs="GHEA Grapalat"/>
              </w:rPr>
            </w:pPr>
          </w:p>
        </w:tc>
      </w:tr>
    </w:tbl>
    <w:p w14:paraId="07566EED"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1BB2CA5" w14:textId="77777777" w:rsidTr="006D2CDF">
        <w:tc>
          <w:tcPr>
            <w:tcW w:w="2835" w:type="dxa"/>
            <w:shd w:val="clear" w:color="auto" w:fill="D9E2F3"/>
            <w:vAlign w:val="center"/>
          </w:tcPr>
          <w:p w14:paraId="19EA1B85"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452E713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451DA4" w14:textId="77777777" w:rsidTr="006D2CDF">
        <w:tc>
          <w:tcPr>
            <w:tcW w:w="2835" w:type="dxa"/>
            <w:shd w:val="clear" w:color="auto" w:fill="D9E2F3"/>
            <w:vAlign w:val="center"/>
          </w:tcPr>
          <w:p w14:paraId="24AC769B"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074EE8C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66C20AD" w14:textId="77777777" w:rsidTr="006D2CDF">
        <w:tc>
          <w:tcPr>
            <w:tcW w:w="2835" w:type="dxa"/>
            <w:shd w:val="clear" w:color="auto" w:fill="D9E2F3"/>
            <w:vAlign w:val="center"/>
          </w:tcPr>
          <w:p w14:paraId="6B8F0660"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68F47CFF" w14:textId="77777777" w:rsidR="00F016A2" w:rsidRPr="00FD1EE4" w:rsidRDefault="00F016A2" w:rsidP="006D2CDF">
            <w:pPr>
              <w:spacing w:before="240" w:after="240"/>
              <w:rPr>
                <w:rFonts w:ascii="GHEA Grapalat" w:eastAsia="GHEA Grapalat" w:hAnsi="GHEA Grapalat" w:cs="GHEA Grapalat"/>
              </w:rPr>
            </w:pPr>
          </w:p>
        </w:tc>
      </w:tr>
    </w:tbl>
    <w:p w14:paraId="7D2E3EBF"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14:paraId="722A248A"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DEFD679" w14:textId="77777777" w:rsidTr="006D2CDF">
        <w:tc>
          <w:tcPr>
            <w:tcW w:w="2835" w:type="dxa"/>
            <w:shd w:val="clear" w:color="auto" w:fill="D9E2F3"/>
            <w:vAlign w:val="center"/>
          </w:tcPr>
          <w:p w14:paraId="55C8A569"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D7EA0E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D2FC1A" w14:textId="77777777" w:rsidTr="006D2CDF">
        <w:tc>
          <w:tcPr>
            <w:tcW w:w="2835" w:type="dxa"/>
            <w:shd w:val="clear" w:color="auto" w:fill="D9E2F3"/>
            <w:vAlign w:val="center"/>
          </w:tcPr>
          <w:p w14:paraId="0503B2E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9F324AD" w14:textId="77777777" w:rsidR="00F016A2" w:rsidRPr="00FD1EE4" w:rsidRDefault="00F016A2" w:rsidP="006D2CDF">
            <w:pPr>
              <w:spacing w:before="240" w:after="240"/>
              <w:rPr>
                <w:rFonts w:ascii="GHEA Grapalat" w:eastAsia="GHEA Grapalat" w:hAnsi="GHEA Grapalat" w:cs="GHEA Grapalat"/>
              </w:rPr>
            </w:pPr>
          </w:p>
        </w:tc>
      </w:tr>
    </w:tbl>
    <w:p w14:paraId="5C1E6A0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D3F990C" w14:textId="77777777" w:rsidTr="006D2CDF">
        <w:tc>
          <w:tcPr>
            <w:tcW w:w="2835" w:type="dxa"/>
            <w:shd w:val="clear" w:color="auto" w:fill="D9E2F3"/>
            <w:vAlign w:val="center"/>
          </w:tcPr>
          <w:p w14:paraId="15D58C3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C72053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887459" w14:textId="77777777" w:rsidTr="006D2CDF">
        <w:tc>
          <w:tcPr>
            <w:tcW w:w="2835" w:type="dxa"/>
            <w:shd w:val="clear" w:color="auto" w:fill="D9E2F3"/>
            <w:vAlign w:val="center"/>
          </w:tcPr>
          <w:p w14:paraId="0BDF61C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13B742C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D265EA6" w14:textId="77777777" w:rsidTr="006D2CDF">
        <w:tc>
          <w:tcPr>
            <w:tcW w:w="2835" w:type="dxa"/>
            <w:shd w:val="clear" w:color="auto" w:fill="D9E2F3"/>
            <w:vAlign w:val="center"/>
          </w:tcPr>
          <w:p w14:paraId="25E467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66F0BD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BF8299" w14:textId="77777777" w:rsidTr="006D2CDF">
        <w:tc>
          <w:tcPr>
            <w:tcW w:w="2835" w:type="dxa"/>
            <w:shd w:val="clear" w:color="auto" w:fill="D9E2F3"/>
            <w:vAlign w:val="center"/>
          </w:tcPr>
          <w:p w14:paraId="3409BF7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503757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5E19F1" w14:textId="77777777" w:rsidTr="006D2CDF">
        <w:tc>
          <w:tcPr>
            <w:tcW w:w="2835" w:type="dxa"/>
            <w:shd w:val="clear" w:color="auto" w:fill="D9E2F3"/>
            <w:vAlign w:val="center"/>
          </w:tcPr>
          <w:p w14:paraId="6E01EBF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AC742E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F6BD6C0" w14:textId="77777777" w:rsidTr="006D2CDF">
        <w:trPr>
          <w:trHeight w:val="1361"/>
        </w:trPr>
        <w:tc>
          <w:tcPr>
            <w:tcW w:w="2835" w:type="dxa"/>
            <w:shd w:val="clear" w:color="auto" w:fill="D9E2F3"/>
            <w:vAlign w:val="center"/>
          </w:tcPr>
          <w:p w14:paraId="1A1608B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A59505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440F2B" w14:textId="77777777" w:rsidTr="006D2CDF">
        <w:tc>
          <w:tcPr>
            <w:tcW w:w="2835" w:type="dxa"/>
            <w:shd w:val="clear" w:color="auto" w:fill="D9E2F3"/>
            <w:vAlign w:val="center"/>
          </w:tcPr>
          <w:p w14:paraId="571A3F9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14:paraId="25076F42" w14:textId="77777777" w:rsidR="00F016A2" w:rsidRPr="00FD1EE4" w:rsidRDefault="00F016A2" w:rsidP="006D2CDF">
            <w:pPr>
              <w:spacing w:before="240" w:after="240"/>
              <w:rPr>
                <w:rFonts w:ascii="GHEA Grapalat" w:eastAsia="GHEA Grapalat" w:hAnsi="GHEA Grapalat" w:cs="GHEA Grapalat"/>
              </w:rPr>
            </w:pPr>
          </w:p>
        </w:tc>
      </w:tr>
    </w:tbl>
    <w:p w14:paraId="3306B672"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3C779E36" w14:textId="77777777" w:rsidTr="006D2CDF">
        <w:tc>
          <w:tcPr>
            <w:tcW w:w="2836" w:type="dxa"/>
            <w:shd w:val="clear" w:color="auto" w:fill="D9E2F3"/>
            <w:vAlign w:val="center"/>
          </w:tcPr>
          <w:p w14:paraId="2391F461"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3158F33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FB6F050" w14:textId="77777777" w:rsidTr="006D2CDF">
        <w:tc>
          <w:tcPr>
            <w:tcW w:w="2836" w:type="dxa"/>
            <w:shd w:val="clear" w:color="auto" w:fill="D9E2F3"/>
            <w:vAlign w:val="center"/>
          </w:tcPr>
          <w:p w14:paraId="53FD428D"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5EEF942" w14:textId="77777777" w:rsidR="00F016A2" w:rsidRPr="00FD1EE4" w:rsidRDefault="00C20122"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2BDD313E" w14:textId="77777777" w:rsidR="00F016A2" w:rsidRPr="00FD1EE4" w:rsidRDefault="00C20122"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082E1045"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6A32ED6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7980B6A" w14:textId="77777777" w:rsidTr="006D2CDF">
        <w:tc>
          <w:tcPr>
            <w:tcW w:w="2837" w:type="dxa"/>
            <w:shd w:val="clear" w:color="auto" w:fill="D9E2F3"/>
            <w:vAlign w:val="center"/>
          </w:tcPr>
          <w:p w14:paraId="3ECB379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151FFF7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2FF76E4" w14:textId="77777777" w:rsidTr="006D2CDF">
        <w:tc>
          <w:tcPr>
            <w:tcW w:w="2837" w:type="dxa"/>
            <w:shd w:val="clear" w:color="auto" w:fill="D9E2F3"/>
            <w:vAlign w:val="center"/>
          </w:tcPr>
          <w:p w14:paraId="6EFAA82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112381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CE47AC1" w14:textId="77777777" w:rsidTr="006D2CDF">
        <w:tc>
          <w:tcPr>
            <w:tcW w:w="2837" w:type="dxa"/>
            <w:shd w:val="clear" w:color="auto" w:fill="D9E2F3"/>
            <w:vAlign w:val="center"/>
          </w:tcPr>
          <w:p w14:paraId="2D80F82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7BD86A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8B44704" w14:textId="77777777" w:rsidTr="006D2CDF">
        <w:tc>
          <w:tcPr>
            <w:tcW w:w="2837" w:type="dxa"/>
            <w:shd w:val="clear" w:color="auto" w:fill="D9E2F3"/>
            <w:vAlign w:val="center"/>
          </w:tcPr>
          <w:p w14:paraId="74462B22"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F19C35" w14:textId="77777777" w:rsidR="00F016A2" w:rsidRPr="00FD1EE4" w:rsidRDefault="00C20122"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A02639C" w14:textId="77777777" w:rsidR="00F016A2" w:rsidRPr="00FD1EE4" w:rsidRDefault="00C20122"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17153B26"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38DE28D" w14:textId="77777777" w:rsidTr="006D2CDF">
        <w:tc>
          <w:tcPr>
            <w:tcW w:w="2837" w:type="dxa"/>
            <w:shd w:val="clear" w:color="auto" w:fill="D9E2F3"/>
            <w:vAlign w:val="center"/>
          </w:tcPr>
          <w:p w14:paraId="248ADA5A"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7DE7755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B9F5ADC" w14:textId="77777777" w:rsidTr="006D2CDF">
        <w:tc>
          <w:tcPr>
            <w:tcW w:w="2837" w:type="dxa"/>
            <w:shd w:val="clear" w:color="auto" w:fill="D9E2F3"/>
            <w:vAlign w:val="center"/>
          </w:tcPr>
          <w:p w14:paraId="6539019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56FE7A1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B04124" w14:textId="77777777" w:rsidTr="006D2CDF">
        <w:tc>
          <w:tcPr>
            <w:tcW w:w="2837" w:type="dxa"/>
            <w:shd w:val="clear" w:color="auto" w:fill="D9E2F3"/>
            <w:vAlign w:val="center"/>
          </w:tcPr>
          <w:p w14:paraId="2B6DB03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2A0D34D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F371E1" w14:textId="77777777" w:rsidTr="006D2CDF">
        <w:tc>
          <w:tcPr>
            <w:tcW w:w="2837" w:type="dxa"/>
            <w:shd w:val="clear" w:color="auto" w:fill="D9E2F3"/>
            <w:vAlign w:val="center"/>
          </w:tcPr>
          <w:p w14:paraId="1FBFEEA7"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13337B7" w14:textId="77777777" w:rsidR="00F016A2" w:rsidRPr="00FD1EE4" w:rsidRDefault="00C20122"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4ED200D" w14:textId="77777777" w:rsidR="00F016A2" w:rsidRPr="00FD1EE4" w:rsidRDefault="00C20122"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3164B8CE"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012782D"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7BADD24F" w14:textId="77777777" w:rsidTr="006D2CDF">
        <w:tc>
          <w:tcPr>
            <w:tcW w:w="2836" w:type="dxa"/>
            <w:shd w:val="clear" w:color="auto" w:fill="D9E2F3"/>
            <w:vAlign w:val="center"/>
          </w:tcPr>
          <w:p w14:paraId="5F9918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0F599B7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9D60B46" w14:textId="77777777" w:rsidTr="006D2CDF">
        <w:tc>
          <w:tcPr>
            <w:tcW w:w="2836" w:type="dxa"/>
            <w:shd w:val="clear" w:color="auto" w:fill="D9E2F3"/>
            <w:vAlign w:val="center"/>
          </w:tcPr>
          <w:p w14:paraId="566A15B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ED0C30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84CC8A" w14:textId="77777777" w:rsidTr="006D2CDF">
        <w:tc>
          <w:tcPr>
            <w:tcW w:w="2836" w:type="dxa"/>
            <w:shd w:val="clear" w:color="auto" w:fill="D9E2F3"/>
            <w:vAlign w:val="center"/>
          </w:tcPr>
          <w:p w14:paraId="537B7D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39162B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3E8F7C0" w14:textId="77777777" w:rsidTr="006D2CDF">
        <w:tc>
          <w:tcPr>
            <w:tcW w:w="2836" w:type="dxa"/>
            <w:shd w:val="clear" w:color="auto" w:fill="D9E2F3"/>
            <w:vAlign w:val="center"/>
          </w:tcPr>
          <w:p w14:paraId="70A79D9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956041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8FB7AD" w14:textId="77777777" w:rsidTr="006D2CDF">
        <w:tc>
          <w:tcPr>
            <w:tcW w:w="2836" w:type="dxa"/>
            <w:shd w:val="clear" w:color="auto" w:fill="D9E2F3"/>
            <w:vAlign w:val="center"/>
          </w:tcPr>
          <w:p w14:paraId="3B75361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AA9438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A06F5C" w14:textId="77777777" w:rsidTr="006D2CDF">
        <w:tc>
          <w:tcPr>
            <w:tcW w:w="2836" w:type="dxa"/>
            <w:shd w:val="clear" w:color="auto" w:fill="D9E2F3"/>
            <w:vAlign w:val="center"/>
          </w:tcPr>
          <w:p w14:paraId="268665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0CFC5047" w14:textId="77777777" w:rsidR="00F016A2" w:rsidRPr="00FD1EE4" w:rsidRDefault="00F016A2" w:rsidP="006D2CDF">
            <w:pPr>
              <w:spacing w:before="240" w:after="240"/>
              <w:rPr>
                <w:rFonts w:ascii="GHEA Grapalat" w:eastAsia="GHEA Grapalat" w:hAnsi="GHEA Grapalat" w:cs="GHEA Grapalat"/>
              </w:rPr>
            </w:pPr>
          </w:p>
        </w:tc>
      </w:tr>
    </w:tbl>
    <w:p w14:paraId="13DD05C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21D03CE2" w14:textId="77777777" w:rsidTr="006D2CDF">
        <w:tc>
          <w:tcPr>
            <w:tcW w:w="2977" w:type="dxa"/>
            <w:shd w:val="clear" w:color="auto" w:fill="D9E2F3"/>
            <w:vAlign w:val="center"/>
          </w:tcPr>
          <w:p w14:paraId="21333F3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460DFDD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13E4C2" w14:textId="77777777" w:rsidTr="006D2CDF">
        <w:tc>
          <w:tcPr>
            <w:tcW w:w="2977" w:type="dxa"/>
            <w:shd w:val="clear" w:color="auto" w:fill="D9E2F3"/>
            <w:vAlign w:val="center"/>
          </w:tcPr>
          <w:p w14:paraId="4CBC75C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74FF3EA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41891AC" w14:textId="77777777" w:rsidTr="006D2CDF">
        <w:tc>
          <w:tcPr>
            <w:tcW w:w="2977" w:type="dxa"/>
            <w:shd w:val="clear" w:color="auto" w:fill="D9E2F3"/>
            <w:vAlign w:val="center"/>
          </w:tcPr>
          <w:p w14:paraId="393BE0FC"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4932FCC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C14692" w14:textId="77777777" w:rsidTr="006D2CDF">
        <w:tc>
          <w:tcPr>
            <w:tcW w:w="2977" w:type="dxa"/>
            <w:shd w:val="clear" w:color="auto" w:fill="D9E2F3"/>
            <w:vAlign w:val="center"/>
          </w:tcPr>
          <w:p w14:paraId="7D99477A"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C5804E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9998609" w14:textId="77777777" w:rsidTr="006D2CDF">
        <w:tc>
          <w:tcPr>
            <w:tcW w:w="2977" w:type="dxa"/>
            <w:shd w:val="clear" w:color="auto" w:fill="D9E2F3"/>
            <w:vAlign w:val="center"/>
          </w:tcPr>
          <w:p w14:paraId="2CBD267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6F7A158C" w14:textId="77777777" w:rsidR="00F016A2" w:rsidRPr="00FD1EE4" w:rsidRDefault="00F016A2" w:rsidP="006D2CDF">
            <w:pPr>
              <w:spacing w:before="240" w:after="240"/>
              <w:rPr>
                <w:rFonts w:ascii="GHEA Grapalat" w:eastAsia="GHEA Grapalat" w:hAnsi="GHEA Grapalat" w:cs="GHEA Grapalat"/>
              </w:rPr>
            </w:pPr>
          </w:p>
        </w:tc>
      </w:tr>
    </w:tbl>
    <w:p w14:paraId="51B7C99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651C217A" w14:textId="77777777" w:rsidTr="006D2CDF">
        <w:tc>
          <w:tcPr>
            <w:tcW w:w="2943" w:type="dxa"/>
            <w:shd w:val="clear" w:color="auto" w:fill="D9E2F3"/>
            <w:vAlign w:val="center"/>
          </w:tcPr>
          <w:p w14:paraId="12BD297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DEC163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53E744" w14:textId="77777777" w:rsidTr="006D2CDF">
        <w:tc>
          <w:tcPr>
            <w:tcW w:w="2943" w:type="dxa"/>
            <w:shd w:val="clear" w:color="auto" w:fill="D9E2F3"/>
            <w:vAlign w:val="center"/>
          </w:tcPr>
          <w:p w14:paraId="033D30D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D879B0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689450" w14:textId="77777777" w:rsidTr="006D2CDF">
        <w:tc>
          <w:tcPr>
            <w:tcW w:w="2943" w:type="dxa"/>
            <w:shd w:val="clear" w:color="auto" w:fill="D9E2F3"/>
            <w:vAlign w:val="center"/>
          </w:tcPr>
          <w:p w14:paraId="4BDBE642"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4E1D418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E4D09DA" w14:textId="77777777" w:rsidTr="006D2CDF">
        <w:tc>
          <w:tcPr>
            <w:tcW w:w="2943" w:type="dxa"/>
            <w:shd w:val="clear" w:color="auto" w:fill="D9E2F3"/>
            <w:vAlign w:val="center"/>
          </w:tcPr>
          <w:p w14:paraId="6E0EB5F3"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56712E7" w14:textId="77777777" w:rsidR="00F016A2" w:rsidRPr="00FD1EE4" w:rsidRDefault="00F016A2" w:rsidP="006D2CDF">
            <w:pPr>
              <w:spacing w:before="240" w:after="240"/>
              <w:rPr>
                <w:rFonts w:ascii="GHEA Grapalat" w:eastAsia="GHEA Grapalat" w:hAnsi="GHEA Grapalat" w:cs="GHEA Grapalat"/>
              </w:rPr>
            </w:pPr>
          </w:p>
        </w:tc>
      </w:tr>
    </w:tbl>
    <w:p w14:paraId="0C7FB32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6E02A7EE" w14:textId="77777777" w:rsidTr="006D2CDF">
        <w:tc>
          <w:tcPr>
            <w:tcW w:w="2837" w:type="dxa"/>
            <w:shd w:val="clear" w:color="auto" w:fill="D9E2F3"/>
            <w:vAlign w:val="center"/>
          </w:tcPr>
          <w:p w14:paraId="1A09D46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625AA4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76EE3D5" w14:textId="77777777" w:rsidTr="006D2CDF">
        <w:tc>
          <w:tcPr>
            <w:tcW w:w="2837" w:type="dxa"/>
            <w:shd w:val="clear" w:color="auto" w:fill="D9E2F3"/>
            <w:vAlign w:val="center"/>
          </w:tcPr>
          <w:p w14:paraId="76F1478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150E50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4BB503" w14:textId="77777777" w:rsidTr="006D2CDF">
        <w:tc>
          <w:tcPr>
            <w:tcW w:w="2837" w:type="dxa"/>
            <w:shd w:val="clear" w:color="auto" w:fill="D9E2F3"/>
            <w:vAlign w:val="center"/>
          </w:tcPr>
          <w:p w14:paraId="3427354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5F32AE0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ED1868C" w14:textId="77777777" w:rsidTr="006D2CDF">
        <w:tc>
          <w:tcPr>
            <w:tcW w:w="2837" w:type="dxa"/>
            <w:shd w:val="clear" w:color="auto" w:fill="D9E2F3"/>
            <w:vAlign w:val="center"/>
          </w:tcPr>
          <w:p w14:paraId="116C05D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828C319" w14:textId="77777777" w:rsidR="00F016A2" w:rsidRPr="00FD1EE4" w:rsidRDefault="00F016A2" w:rsidP="006D2CDF">
            <w:pPr>
              <w:spacing w:before="240" w:after="240"/>
              <w:rPr>
                <w:rFonts w:ascii="GHEA Grapalat" w:eastAsia="GHEA Grapalat" w:hAnsi="GHEA Grapalat" w:cs="GHEA Grapalat"/>
              </w:rPr>
            </w:pPr>
          </w:p>
        </w:tc>
      </w:tr>
    </w:tbl>
    <w:p w14:paraId="57239B6C"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185D256" w14:textId="77777777" w:rsidTr="006D2CDF">
        <w:trPr>
          <w:trHeight w:val="924"/>
        </w:trPr>
        <w:tc>
          <w:tcPr>
            <w:tcW w:w="9016" w:type="dxa"/>
            <w:gridSpan w:val="2"/>
            <w:vAlign w:val="center"/>
          </w:tcPr>
          <w:p w14:paraId="0C0E7406" w14:textId="77777777" w:rsidR="00F016A2" w:rsidRPr="00FD1EE4" w:rsidRDefault="00C2012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39B3A7D8" w14:textId="77777777" w:rsidTr="006D2CDF">
        <w:trPr>
          <w:trHeight w:val="684"/>
        </w:trPr>
        <w:tc>
          <w:tcPr>
            <w:tcW w:w="4508" w:type="dxa"/>
            <w:shd w:val="clear" w:color="auto" w:fill="D9E2F3"/>
            <w:vAlign w:val="center"/>
          </w:tcPr>
          <w:p w14:paraId="25E3040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11DA79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85602F8" w14:textId="77777777" w:rsidTr="006D2CDF">
        <w:trPr>
          <w:trHeight w:val="1282"/>
        </w:trPr>
        <w:tc>
          <w:tcPr>
            <w:tcW w:w="4508" w:type="dxa"/>
            <w:shd w:val="clear" w:color="auto" w:fill="D9E2F3"/>
            <w:vAlign w:val="center"/>
          </w:tcPr>
          <w:p w14:paraId="3C3AEEB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BE40BB7" w14:textId="77777777" w:rsidR="00F016A2" w:rsidRPr="006B364D" w:rsidRDefault="00C2012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36A23848" w14:textId="77777777" w:rsidR="00F016A2" w:rsidRPr="00F10CBA" w:rsidRDefault="00C2012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6A3822EB" w14:textId="77777777" w:rsidTr="006D2CDF">
        <w:tc>
          <w:tcPr>
            <w:tcW w:w="9016" w:type="dxa"/>
            <w:gridSpan w:val="2"/>
            <w:vAlign w:val="center"/>
          </w:tcPr>
          <w:p w14:paraId="66BC8B47" w14:textId="77777777" w:rsidR="00F016A2" w:rsidRPr="00FD1EE4" w:rsidRDefault="00C20122"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56B8E032" w14:textId="77777777" w:rsidTr="006D2CDF">
        <w:tc>
          <w:tcPr>
            <w:tcW w:w="9016" w:type="dxa"/>
            <w:gridSpan w:val="2"/>
            <w:vAlign w:val="center"/>
          </w:tcPr>
          <w:p w14:paraId="06A08271" w14:textId="77777777" w:rsidR="00F016A2" w:rsidRPr="00FD1EE4" w:rsidRDefault="00C2012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0D7DD262"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CF35C2D" w14:textId="77777777" w:rsidTr="006D2CDF">
        <w:trPr>
          <w:trHeight w:val="924"/>
        </w:trPr>
        <w:tc>
          <w:tcPr>
            <w:tcW w:w="9016" w:type="dxa"/>
            <w:gridSpan w:val="2"/>
            <w:vAlign w:val="center"/>
          </w:tcPr>
          <w:p w14:paraId="2EFCA284" w14:textId="77777777" w:rsidR="00F016A2" w:rsidRPr="00FD1EE4" w:rsidRDefault="00C2012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0C2A0900" w14:textId="77777777" w:rsidTr="006D2CDF">
        <w:trPr>
          <w:trHeight w:val="684"/>
        </w:trPr>
        <w:tc>
          <w:tcPr>
            <w:tcW w:w="4508" w:type="dxa"/>
            <w:shd w:val="clear" w:color="auto" w:fill="D9E2F3"/>
            <w:vAlign w:val="center"/>
          </w:tcPr>
          <w:p w14:paraId="0F23E2F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6EC8106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05E8CEA" w14:textId="77777777" w:rsidTr="006D2CDF">
        <w:trPr>
          <w:trHeight w:val="1282"/>
        </w:trPr>
        <w:tc>
          <w:tcPr>
            <w:tcW w:w="4508" w:type="dxa"/>
            <w:shd w:val="clear" w:color="auto" w:fill="D9E2F3"/>
            <w:vAlign w:val="center"/>
          </w:tcPr>
          <w:p w14:paraId="43A806D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201C192A" w14:textId="77777777" w:rsidR="00F016A2" w:rsidRPr="00C843BA" w:rsidRDefault="00C2012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70FE21AB" w14:textId="77777777" w:rsidR="00F016A2" w:rsidRPr="00C843BA" w:rsidRDefault="00C2012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03F4C3FE" w14:textId="77777777" w:rsidTr="006D2CDF">
        <w:tc>
          <w:tcPr>
            <w:tcW w:w="9016" w:type="dxa"/>
            <w:gridSpan w:val="2"/>
            <w:vAlign w:val="center"/>
          </w:tcPr>
          <w:p w14:paraId="2650C726" w14:textId="77777777" w:rsidR="00F016A2" w:rsidRPr="00FD1EE4" w:rsidRDefault="00C20122"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4F26E6A6" w14:textId="77777777" w:rsidTr="006D2CDF">
        <w:tc>
          <w:tcPr>
            <w:tcW w:w="9016" w:type="dxa"/>
            <w:gridSpan w:val="2"/>
            <w:vAlign w:val="center"/>
          </w:tcPr>
          <w:p w14:paraId="600F89D0" w14:textId="77777777" w:rsidR="00F016A2" w:rsidRPr="00FD1EE4" w:rsidRDefault="00C20122"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0A427387" w14:textId="77777777" w:rsidTr="006D2CDF">
        <w:tc>
          <w:tcPr>
            <w:tcW w:w="9016" w:type="dxa"/>
            <w:gridSpan w:val="2"/>
            <w:vAlign w:val="center"/>
          </w:tcPr>
          <w:p w14:paraId="226B5256" w14:textId="77777777" w:rsidR="00F016A2" w:rsidRPr="00FD1EE4" w:rsidRDefault="00C20122"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45AC27E6" w14:textId="77777777" w:rsidTr="006D2CDF">
        <w:tc>
          <w:tcPr>
            <w:tcW w:w="9016" w:type="dxa"/>
            <w:gridSpan w:val="2"/>
            <w:vAlign w:val="center"/>
          </w:tcPr>
          <w:p w14:paraId="3256C40E" w14:textId="77777777" w:rsidR="00F016A2" w:rsidRPr="00FD1EE4" w:rsidRDefault="00C20122"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7883821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7DA20BA" w14:textId="77777777" w:rsidTr="006D2CDF">
        <w:tc>
          <w:tcPr>
            <w:tcW w:w="2837" w:type="dxa"/>
            <w:shd w:val="clear" w:color="auto" w:fill="D9E2F3"/>
            <w:vAlign w:val="center"/>
          </w:tcPr>
          <w:p w14:paraId="68227688"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0D2A390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91068AA" w14:textId="77777777" w:rsidTr="006D2CDF">
        <w:tc>
          <w:tcPr>
            <w:tcW w:w="2837" w:type="dxa"/>
            <w:shd w:val="clear" w:color="auto" w:fill="D9E2F3"/>
            <w:vAlign w:val="center"/>
          </w:tcPr>
          <w:p w14:paraId="762643FA"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350AC7CE" w14:textId="77777777" w:rsidR="00F016A2" w:rsidRPr="00B23852" w:rsidRDefault="00C2012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799FF895" w14:textId="77777777" w:rsidR="00F016A2" w:rsidRPr="00FD1EE4" w:rsidRDefault="00C20122"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11425A7F" w14:textId="77777777" w:rsidTr="006D2CDF">
        <w:tc>
          <w:tcPr>
            <w:tcW w:w="2837" w:type="dxa"/>
            <w:shd w:val="clear" w:color="auto" w:fill="D9E2F3"/>
            <w:vAlign w:val="center"/>
          </w:tcPr>
          <w:p w14:paraId="558BF10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4AAD7B5" w14:textId="77777777" w:rsidR="00F016A2" w:rsidRPr="005600B4" w:rsidRDefault="00C2012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59223B1B" w14:textId="77777777" w:rsidR="00F016A2" w:rsidRPr="005600B4" w:rsidRDefault="00C2012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39966BE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644BD300" w14:textId="77777777" w:rsidTr="006D2CDF">
        <w:tc>
          <w:tcPr>
            <w:tcW w:w="2837" w:type="dxa"/>
            <w:shd w:val="clear" w:color="auto" w:fill="D9E2F3"/>
            <w:vAlign w:val="center"/>
          </w:tcPr>
          <w:p w14:paraId="5AB5D4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0CAD02A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470907" w14:textId="77777777" w:rsidTr="006D2CDF">
        <w:tc>
          <w:tcPr>
            <w:tcW w:w="2837" w:type="dxa"/>
            <w:shd w:val="clear" w:color="auto" w:fill="D9E2F3"/>
            <w:vAlign w:val="center"/>
          </w:tcPr>
          <w:p w14:paraId="4BEA9D6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2A4B882" w14:textId="77777777" w:rsidR="00F016A2" w:rsidRPr="00FD1EE4" w:rsidRDefault="00F016A2" w:rsidP="006D2CDF">
            <w:pPr>
              <w:spacing w:before="240" w:after="240"/>
              <w:rPr>
                <w:rFonts w:ascii="GHEA Grapalat" w:eastAsia="GHEA Grapalat" w:hAnsi="GHEA Grapalat" w:cs="GHEA Grapalat"/>
              </w:rPr>
            </w:pPr>
          </w:p>
        </w:tc>
      </w:tr>
    </w:tbl>
    <w:p w14:paraId="3432150F" w14:textId="77777777" w:rsidR="00F016A2" w:rsidRPr="00DD2F5B" w:rsidRDefault="00DD2F5B" w:rsidP="00DD2F5B">
      <w:pPr>
        <w:pBdr>
          <w:top w:val="nil"/>
          <w:left w:val="nil"/>
          <w:bottom w:val="nil"/>
          <w:right w:val="nil"/>
          <w:between w:val="nil"/>
        </w:pBdr>
        <w:rPr>
          <w:rFonts w:ascii="GHEA Grapalat" w:eastAsia="GHEA Grapalat" w:hAnsi="GHEA Grapalat" w:cs="GHEA Grapalat"/>
          <w:i/>
          <w:color w:val="000000"/>
          <w:lang w:val="hy-AM"/>
        </w:rPr>
      </w:pPr>
      <w:r>
        <w:rPr>
          <w:rFonts w:ascii="GHEA Grapalat" w:hAnsi="GHEA Grapalat"/>
          <w:lang w:val="hy-AM"/>
        </w:rPr>
        <w:t xml:space="preserve">  </w:t>
      </w:r>
    </w:p>
    <w:p w14:paraId="005E9DCF"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48D8CFB9"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3DA613C" w14:textId="77777777" w:rsidTr="006D2CDF">
        <w:tc>
          <w:tcPr>
            <w:tcW w:w="2835" w:type="dxa"/>
            <w:shd w:val="clear" w:color="auto" w:fill="D9E2F3"/>
            <w:vAlign w:val="center"/>
          </w:tcPr>
          <w:p w14:paraId="40A5D34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4A6F3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C3F5A56" w14:textId="77777777" w:rsidTr="006D2CDF">
        <w:tc>
          <w:tcPr>
            <w:tcW w:w="2835" w:type="dxa"/>
            <w:shd w:val="clear" w:color="auto" w:fill="D9E2F3"/>
            <w:vAlign w:val="center"/>
          </w:tcPr>
          <w:p w14:paraId="6BD0FBA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B544DF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250C43" w14:textId="77777777" w:rsidTr="006D2CDF">
        <w:tc>
          <w:tcPr>
            <w:tcW w:w="2835" w:type="dxa"/>
            <w:shd w:val="clear" w:color="auto" w:fill="D9E2F3"/>
            <w:vAlign w:val="center"/>
          </w:tcPr>
          <w:p w14:paraId="2579872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24200C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9DDFC48" w14:textId="77777777" w:rsidTr="006D2CDF">
        <w:tc>
          <w:tcPr>
            <w:tcW w:w="2835" w:type="dxa"/>
            <w:shd w:val="clear" w:color="auto" w:fill="D9E2F3"/>
            <w:vAlign w:val="center"/>
          </w:tcPr>
          <w:p w14:paraId="1D54601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8F77F5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8D551B" w14:textId="77777777" w:rsidTr="006D2CDF">
        <w:tc>
          <w:tcPr>
            <w:tcW w:w="2835" w:type="dxa"/>
            <w:shd w:val="clear" w:color="auto" w:fill="D9E2F3"/>
            <w:vAlign w:val="center"/>
          </w:tcPr>
          <w:p w14:paraId="34244C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FA1E9A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C186E0C" w14:textId="77777777" w:rsidTr="006D2CDF">
        <w:tc>
          <w:tcPr>
            <w:tcW w:w="2835" w:type="dxa"/>
            <w:shd w:val="clear" w:color="auto" w:fill="D9E2F3"/>
            <w:vAlign w:val="center"/>
          </w:tcPr>
          <w:p w14:paraId="1606B18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9D5047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5B21125" w14:textId="77777777" w:rsidTr="006D2CDF">
        <w:tc>
          <w:tcPr>
            <w:tcW w:w="2835" w:type="dxa"/>
            <w:shd w:val="clear" w:color="auto" w:fill="D9E2F3"/>
            <w:vAlign w:val="center"/>
          </w:tcPr>
          <w:p w14:paraId="704273A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05C082A" w14:textId="77777777" w:rsidR="00F016A2" w:rsidRPr="00FD1EE4" w:rsidRDefault="00F016A2" w:rsidP="006D2CDF">
            <w:pPr>
              <w:spacing w:before="240" w:after="240"/>
              <w:rPr>
                <w:rFonts w:ascii="GHEA Grapalat" w:eastAsia="GHEA Grapalat" w:hAnsi="GHEA Grapalat" w:cs="GHEA Grapalat"/>
              </w:rPr>
            </w:pPr>
          </w:p>
        </w:tc>
      </w:tr>
    </w:tbl>
    <w:p w14:paraId="3B4882C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7837D08" w14:textId="77777777" w:rsidTr="006D2CDF">
        <w:trPr>
          <w:trHeight w:val="853"/>
        </w:trPr>
        <w:tc>
          <w:tcPr>
            <w:tcW w:w="2835" w:type="dxa"/>
            <w:vMerge w:val="restart"/>
            <w:shd w:val="clear" w:color="auto" w:fill="D9E2F3"/>
            <w:vAlign w:val="center"/>
          </w:tcPr>
          <w:p w14:paraId="67CDA09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96F00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64714E" w14:textId="77777777" w:rsidTr="006D2CDF">
        <w:trPr>
          <w:trHeight w:val="850"/>
        </w:trPr>
        <w:tc>
          <w:tcPr>
            <w:tcW w:w="2835" w:type="dxa"/>
            <w:vMerge/>
            <w:shd w:val="clear" w:color="auto" w:fill="D9E2F3"/>
            <w:vAlign w:val="center"/>
          </w:tcPr>
          <w:p w14:paraId="0A608E1A"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538280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FC62B6C" w14:textId="77777777" w:rsidTr="006D2CDF">
        <w:trPr>
          <w:trHeight w:val="850"/>
        </w:trPr>
        <w:tc>
          <w:tcPr>
            <w:tcW w:w="2835" w:type="dxa"/>
            <w:vMerge/>
            <w:shd w:val="clear" w:color="auto" w:fill="D9E2F3"/>
            <w:vAlign w:val="center"/>
          </w:tcPr>
          <w:p w14:paraId="165B923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205B3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64B5D7" w14:textId="77777777" w:rsidTr="006D2CDF">
        <w:trPr>
          <w:trHeight w:val="850"/>
        </w:trPr>
        <w:tc>
          <w:tcPr>
            <w:tcW w:w="2835" w:type="dxa"/>
            <w:vMerge/>
            <w:shd w:val="clear" w:color="auto" w:fill="D9E2F3"/>
            <w:vAlign w:val="center"/>
          </w:tcPr>
          <w:p w14:paraId="307CAA19"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964F1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EE49137" w14:textId="77777777" w:rsidTr="006D2CDF">
        <w:trPr>
          <w:trHeight w:val="850"/>
        </w:trPr>
        <w:tc>
          <w:tcPr>
            <w:tcW w:w="2835" w:type="dxa"/>
            <w:vMerge/>
            <w:shd w:val="clear" w:color="auto" w:fill="D9E2F3"/>
            <w:vAlign w:val="center"/>
          </w:tcPr>
          <w:p w14:paraId="70A0D17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48FE22C" w14:textId="77777777" w:rsidR="00F016A2" w:rsidRPr="00FD1EE4" w:rsidRDefault="00F016A2" w:rsidP="006D2CDF">
            <w:pPr>
              <w:spacing w:before="240" w:after="240"/>
              <w:rPr>
                <w:rFonts w:ascii="GHEA Grapalat" w:eastAsia="GHEA Grapalat" w:hAnsi="GHEA Grapalat" w:cs="GHEA Grapalat"/>
              </w:rPr>
            </w:pPr>
          </w:p>
        </w:tc>
      </w:tr>
    </w:tbl>
    <w:p w14:paraId="21A3E604"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2D5C150" w14:textId="77777777" w:rsidTr="006D2CDF">
        <w:tc>
          <w:tcPr>
            <w:tcW w:w="2835" w:type="dxa"/>
            <w:shd w:val="clear" w:color="auto" w:fill="D9E2F3"/>
            <w:vAlign w:val="center"/>
          </w:tcPr>
          <w:p w14:paraId="27BBE4D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E461D0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9D154E2" w14:textId="77777777" w:rsidTr="006D2CDF">
        <w:tc>
          <w:tcPr>
            <w:tcW w:w="2835" w:type="dxa"/>
            <w:shd w:val="clear" w:color="auto" w:fill="D9E2F3"/>
            <w:vAlign w:val="center"/>
          </w:tcPr>
          <w:p w14:paraId="2D65CD1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579B995" w14:textId="77777777" w:rsidR="00F016A2" w:rsidRPr="00FD1EE4" w:rsidRDefault="00F016A2" w:rsidP="006D2CDF">
            <w:pPr>
              <w:spacing w:before="240" w:after="240"/>
              <w:rPr>
                <w:rFonts w:ascii="GHEA Grapalat" w:eastAsia="GHEA Grapalat" w:hAnsi="GHEA Grapalat" w:cs="GHEA Grapalat"/>
              </w:rPr>
            </w:pPr>
          </w:p>
        </w:tc>
      </w:tr>
    </w:tbl>
    <w:p w14:paraId="0EB22E15"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14:paraId="649E9625" w14:textId="77777777"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14:paraId="2FF9B9CC" w14:textId="77777777" w:rsidTr="006D2CDF">
        <w:tc>
          <w:tcPr>
            <w:tcW w:w="9016" w:type="dxa"/>
            <w:shd w:val="clear" w:color="auto" w:fill="DBE5F1" w:themeFill="accent1" w:themeFillTint="33"/>
          </w:tcPr>
          <w:p w14:paraId="32F30453"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794A156C" w14:textId="77777777" w:rsidTr="006D2CDF">
        <w:trPr>
          <w:trHeight w:val="10187"/>
        </w:trPr>
        <w:tc>
          <w:tcPr>
            <w:tcW w:w="9016" w:type="dxa"/>
          </w:tcPr>
          <w:p w14:paraId="1A599231" w14:textId="77777777" w:rsidR="00F016A2" w:rsidRPr="00FD1EE4" w:rsidRDefault="00F016A2" w:rsidP="006D2CDF">
            <w:pPr>
              <w:rPr>
                <w:rFonts w:ascii="GHEA Grapalat" w:eastAsia="GHEA Grapalat" w:hAnsi="GHEA Grapalat" w:cs="GHEA Grapalat"/>
                <w:b/>
                <w:color w:val="000000"/>
              </w:rPr>
            </w:pPr>
          </w:p>
        </w:tc>
      </w:tr>
    </w:tbl>
    <w:p w14:paraId="2A24D635"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623A8066" w14:textId="77777777" w:rsidR="00F016A2" w:rsidRDefault="00F016A2" w:rsidP="00F016A2">
      <w:pPr>
        <w:rPr>
          <w:rFonts w:ascii="GHEA Grapalat" w:hAnsi="GHEA Grapalat"/>
          <w:b/>
        </w:rPr>
      </w:pPr>
    </w:p>
    <w:p w14:paraId="795CBE64" w14:textId="77777777" w:rsidR="00F016A2" w:rsidRDefault="00F016A2" w:rsidP="00F016A2">
      <w:pPr>
        <w:rPr>
          <w:ins w:id="12" w:author="Inesa Kocharyan" w:date="2021-09-01T11:45:00Z"/>
          <w:rFonts w:ascii="GHEA Grapalat" w:hAnsi="GHEA Grapalat"/>
          <w:b/>
        </w:rPr>
      </w:pPr>
    </w:p>
    <w:p w14:paraId="7600ED66" w14:textId="77777777" w:rsidR="00F016A2" w:rsidRDefault="00F016A2" w:rsidP="00F016A2">
      <w:pPr>
        <w:rPr>
          <w:rFonts w:ascii="GHEA Grapalat" w:hAnsi="GHEA Grapalat"/>
          <w:b/>
        </w:rPr>
      </w:pPr>
      <w:r>
        <w:rPr>
          <w:rFonts w:ascii="GHEA Grapalat" w:hAnsi="GHEA Grapalat"/>
          <w:b/>
        </w:rPr>
        <w:br w:type="page"/>
      </w:r>
    </w:p>
    <w:p w14:paraId="1CA051A0"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4D682C6F"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07D78D7"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89193C4"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63DEA0DD"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ECE363E"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803E14E"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47E7660C"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342A5D1"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DFF307"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707B44E8"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gramStart"/>
      <w:r w:rsidRPr="000306ED">
        <w:rPr>
          <w:rFonts w:ascii="GHEA Grapalat" w:hAnsi="GHEA Grapalat"/>
        </w:rPr>
        <w:t>муниципалитета.В</w:t>
      </w:r>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0F71BD"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F8B4A6F"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3DB357F2"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441ADAA"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06B028EE"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2F1EE198"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EC1415C"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6F548A7"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6AF10D86"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CA0CC3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FC7EBB1"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33A9D39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15275672"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212C204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4DF9EA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1D682D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1D65B2C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188DCEE"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A90765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319E12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42E0137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957F5A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E78DD3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DCA777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B56FCA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23288C3C"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5989849"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2A171518"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5290F4C3" w14:textId="033AB8DA"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501A30">
        <w:rPr>
          <w:rFonts w:ascii="GHEA Grapalat" w:hAnsi="GHEA Grapalat"/>
          <w:b/>
          <w:sz w:val="24"/>
          <w:szCs w:val="24"/>
        </w:rPr>
        <w:t>SMGHD11-GH-APZB-26/01</w:t>
      </w:r>
      <w:r w:rsidR="006132ED">
        <w:rPr>
          <w:rFonts w:ascii="GHEA Grapalat" w:hAnsi="GHEA Grapalat"/>
          <w:b/>
          <w:sz w:val="24"/>
          <w:szCs w:val="24"/>
        </w:rPr>
        <w:t>"</w:t>
      </w:r>
      <w:r w:rsidR="00DC619D">
        <w:rPr>
          <w:rStyle w:val="af6"/>
          <w:rFonts w:ascii="GHEA Grapalat" w:hAnsi="GHEA Grapalat"/>
          <w:b/>
          <w:sz w:val="24"/>
          <w:szCs w:val="24"/>
        </w:rPr>
        <w:footnoteReference w:customMarkFollows="1" w:id="16"/>
        <w:t>*</w:t>
      </w:r>
    </w:p>
    <w:p w14:paraId="1E0ABBC7" w14:textId="77777777" w:rsidR="00B2572B" w:rsidRPr="009044F1" w:rsidRDefault="00B2572B" w:rsidP="00B46D58">
      <w:pPr>
        <w:widowControl w:val="0"/>
        <w:spacing w:after="120"/>
        <w:ind w:firstLine="567"/>
        <w:jc w:val="center"/>
        <w:rPr>
          <w:rFonts w:ascii="GHEA Grapalat" w:hAnsi="GHEA Grapalat"/>
        </w:rPr>
      </w:pPr>
    </w:p>
    <w:p w14:paraId="1CD27A17"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1A2920E" w14:textId="77777777" w:rsidR="00B2572B" w:rsidRPr="009044F1" w:rsidRDefault="00B2572B" w:rsidP="00B46D58">
      <w:pPr>
        <w:widowControl w:val="0"/>
        <w:spacing w:after="120"/>
        <w:ind w:firstLine="567"/>
        <w:jc w:val="center"/>
        <w:rPr>
          <w:rFonts w:ascii="GHEA Grapalat" w:hAnsi="GHEA Grapalat"/>
        </w:rPr>
      </w:pPr>
    </w:p>
    <w:p w14:paraId="64CA0AC9" w14:textId="62DE46C4"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501A30">
        <w:rPr>
          <w:rFonts w:ascii="GHEA Grapalat" w:hAnsi="GHEA Grapalat"/>
          <w:spacing w:val="-6"/>
        </w:rPr>
        <w:t>SMGHD11-GH-APZB-26/01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60CA9D8"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EDCA1BB"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13549BE"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445ACA73"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64BE36C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6A15821B"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62D27F7"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1D6306A0"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7B01DE12"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11B1505A"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A645141"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p>
          <w:p w14:paraId="558E0C2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4575BA7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0804AB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0219606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0474468"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9182FC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2FED078F"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347C9F3"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41B3050"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3FFD079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293319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3E36614"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CFB20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EEA40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18157C" w14:textId="77777777" w:rsidR="0009191C" w:rsidRPr="005744FC" w:rsidRDefault="0009191C" w:rsidP="00B46D58">
            <w:pPr>
              <w:widowControl w:val="0"/>
              <w:jc w:val="center"/>
              <w:rPr>
                <w:rFonts w:ascii="GHEA Grapalat" w:hAnsi="GHEA Grapalat"/>
                <w:sz w:val="20"/>
                <w:szCs w:val="20"/>
              </w:rPr>
            </w:pPr>
          </w:p>
        </w:tc>
      </w:tr>
      <w:tr w:rsidR="0009191C" w:rsidRPr="005744FC" w14:paraId="4F61B445"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918377D"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6115B33D"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88A1C8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753A1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415B8A" w14:textId="77777777" w:rsidR="0009191C" w:rsidRPr="005744FC" w:rsidRDefault="0009191C" w:rsidP="00B46D58">
            <w:pPr>
              <w:widowControl w:val="0"/>
              <w:rPr>
                <w:rFonts w:ascii="GHEA Grapalat" w:hAnsi="GHEA Grapalat"/>
                <w:sz w:val="20"/>
                <w:szCs w:val="20"/>
              </w:rPr>
            </w:pPr>
          </w:p>
        </w:tc>
      </w:tr>
      <w:tr w:rsidR="0009191C" w:rsidRPr="005744FC" w14:paraId="2678B9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24D8DB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442665F"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25E09A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A6106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D04876" w14:textId="77777777" w:rsidR="0009191C" w:rsidRPr="005744FC" w:rsidRDefault="0009191C" w:rsidP="00B46D58">
            <w:pPr>
              <w:widowControl w:val="0"/>
              <w:jc w:val="center"/>
              <w:rPr>
                <w:rFonts w:ascii="GHEA Grapalat" w:hAnsi="GHEA Grapalat"/>
                <w:sz w:val="20"/>
                <w:szCs w:val="20"/>
              </w:rPr>
            </w:pPr>
          </w:p>
        </w:tc>
      </w:tr>
      <w:tr w:rsidR="0009191C" w:rsidRPr="005744FC" w14:paraId="10309676"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064B2D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22CA9A2"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6747E0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14848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2DE82C" w14:textId="77777777" w:rsidR="0009191C" w:rsidRPr="005744FC" w:rsidRDefault="0009191C" w:rsidP="00B46D58">
            <w:pPr>
              <w:widowControl w:val="0"/>
              <w:jc w:val="center"/>
              <w:rPr>
                <w:rFonts w:ascii="GHEA Grapalat" w:hAnsi="GHEA Grapalat"/>
                <w:sz w:val="20"/>
                <w:szCs w:val="20"/>
              </w:rPr>
            </w:pPr>
          </w:p>
        </w:tc>
      </w:tr>
      <w:tr w:rsidR="0009191C" w:rsidRPr="005744FC" w14:paraId="17ED54F3"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308E25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6E0FE25"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3082D50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32D2C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CD9582" w14:textId="77777777" w:rsidR="0009191C" w:rsidRPr="005744FC" w:rsidRDefault="0009191C" w:rsidP="00B46D58">
            <w:pPr>
              <w:widowControl w:val="0"/>
              <w:jc w:val="center"/>
              <w:rPr>
                <w:rFonts w:ascii="GHEA Grapalat" w:hAnsi="GHEA Grapalat"/>
                <w:sz w:val="20"/>
                <w:szCs w:val="20"/>
              </w:rPr>
            </w:pPr>
          </w:p>
        </w:tc>
      </w:tr>
    </w:tbl>
    <w:p w14:paraId="06E0B503"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58CF98C"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C4E584F" w14:textId="77777777" w:rsidR="00DC619D" w:rsidRPr="00D3436F" w:rsidRDefault="00DC619D" w:rsidP="00B46D58">
      <w:pPr>
        <w:widowControl w:val="0"/>
        <w:spacing w:after="160"/>
        <w:jc w:val="both"/>
        <w:rPr>
          <w:rFonts w:ascii="GHEA Grapalat" w:hAnsi="GHEA Grapalat"/>
          <w:lang w:val="es-ES"/>
        </w:rPr>
      </w:pPr>
    </w:p>
    <w:p w14:paraId="249EB0A2"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6EAF9D6" w14:textId="77777777" w:rsidR="00B217BB" w:rsidRDefault="00B217BB" w:rsidP="00B46D58">
      <w:pPr>
        <w:rPr>
          <w:rFonts w:ascii="GHEA Grapalat" w:hAnsi="GHEA Grapalat"/>
          <w:b/>
        </w:rPr>
      </w:pPr>
      <w:r>
        <w:rPr>
          <w:rFonts w:ascii="GHEA Grapalat" w:hAnsi="GHEA Grapalat"/>
          <w:b/>
        </w:rPr>
        <w:br w:type="page"/>
      </w:r>
    </w:p>
    <w:p w14:paraId="2F7F6F6B"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46E22C45" w14:textId="36AE6D63"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501A30">
        <w:rPr>
          <w:rFonts w:ascii="GHEA Grapalat" w:hAnsi="GHEA Grapalat"/>
          <w:i/>
          <w:sz w:val="22"/>
          <w:szCs w:val="22"/>
        </w:rPr>
        <w:t>SMGHD11-GH-APZB-26/01</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8"/>
        <w:t>*</w:t>
      </w:r>
    </w:p>
    <w:p w14:paraId="6DC92915" w14:textId="77777777" w:rsidR="003D2FE2" w:rsidRPr="00B138F3" w:rsidRDefault="003D2FE2" w:rsidP="003D2FE2">
      <w:pPr>
        <w:widowControl w:val="0"/>
        <w:spacing w:after="160"/>
        <w:jc w:val="center"/>
        <w:rPr>
          <w:rFonts w:ascii="GHEA Grapalat" w:hAnsi="GHEA Grapalat"/>
          <w:b/>
          <w:sz w:val="22"/>
          <w:szCs w:val="22"/>
        </w:rPr>
      </w:pPr>
    </w:p>
    <w:p w14:paraId="5939F88C"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2000FEA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4231E3C3" w14:textId="77777777" w:rsidTr="00B932B8">
        <w:tc>
          <w:tcPr>
            <w:tcW w:w="4786" w:type="dxa"/>
          </w:tcPr>
          <w:p w14:paraId="613741A9"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 xml:space="preserve">г. </w:t>
            </w:r>
            <w:r w:rsidR="00DD2F5B">
              <w:rPr>
                <w:rFonts w:ascii="GHEA Grapalat" w:hAnsi="GHEA Grapalat"/>
                <w:sz w:val="22"/>
                <w:szCs w:val="22"/>
              </w:rPr>
              <w:t>Гюмри</w:t>
            </w:r>
          </w:p>
        </w:tc>
        <w:tc>
          <w:tcPr>
            <w:tcW w:w="4500" w:type="dxa"/>
          </w:tcPr>
          <w:p w14:paraId="1FDED22E"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9"/>
              <w:t>**</w:t>
            </w:r>
          </w:p>
        </w:tc>
      </w:tr>
    </w:tbl>
    <w:p w14:paraId="0EFB7A66" w14:textId="77777777" w:rsidR="003D2FE2" w:rsidRPr="00B138F3" w:rsidRDefault="003D2FE2" w:rsidP="003D2FE2">
      <w:pPr>
        <w:widowControl w:val="0"/>
        <w:spacing w:after="160"/>
        <w:rPr>
          <w:rFonts w:ascii="GHEA Grapalat" w:hAnsi="GHEA Grapalat" w:cs="GHEA Grapalat"/>
          <w:b/>
          <w:sz w:val="22"/>
          <w:szCs w:val="22"/>
        </w:rPr>
      </w:pPr>
    </w:p>
    <w:p w14:paraId="60934443"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CAEBACD"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640F2A3"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24A9187B"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61CE22E"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D1DBABB"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18915E5E"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1BDE0C19"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3082EDA7"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29E3FFF4"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2ADEF6C7"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6AE008B"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C579C9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681EA99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B5BE44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F52933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DE6DA8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C5A71A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4C7741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2BCFDA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175AE59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15261B5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1F2768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DBAB25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7E57EF7E"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E8BB0C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009B3D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F43ED28"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BEDF30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290D856"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9C84D1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4410EE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EE6186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C41EDE6"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28504DEC"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BCA2782"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55A78BA" w14:textId="77777777" w:rsidR="003D2FE2" w:rsidRPr="00B138F3" w:rsidRDefault="003D2FE2" w:rsidP="003D2FE2">
      <w:pPr>
        <w:widowControl w:val="0"/>
        <w:spacing w:after="160"/>
        <w:jc w:val="right"/>
        <w:rPr>
          <w:rFonts w:ascii="GHEA Grapalat" w:hAnsi="GHEA Grapalat"/>
          <w:sz w:val="22"/>
          <w:szCs w:val="22"/>
        </w:rPr>
      </w:pPr>
    </w:p>
    <w:p w14:paraId="7AD62A85"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052A1DF1"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3BCB5023" w14:textId="77777777" w:rsidR="003D2FE2" w:rsidRPr="00B138F3" w:rsidRDefault="003D2FE2" w:rsidP="003D2FE2">
      <w:pPr>
        <w:widowControl w:val="0"/>
        <w:spacing w:after="160"/>
        <w:jc w:val="both"/>
        <w:rPr>
          <w:rFonts w:ascii="GHEA Grapalat" w:hAnsi="GHEA Grapalat"/>
          <w:sz w:val="22"/>
          <w:szCs w:val="22"/>
        </w:rPr>
      </w:pPr>
    </w:p>
    <w:p w14:paraId="01CE214A" w14:textId="77777777" w:rsidR="003D2FE2" w:rsidRPr="00B138F3" w:rsidRDefault="003D2FE2" w:rsidP="003D2FE2">
      <w:pPr>
        <w:widowControl w:val="0"/>
        <w:spacing w:after="160"/>
        <w:jc w:val="both"/>
        <w:rPr>
          <w:rFonts w:ascii="GHEA Grapalat" w:hAnsi="GHEA Grapalat"/>
          <w:sz w:val="22"/>
          <w:szCs w:val="22"/>
        </w:rPr>
      </w:pPr>
    </w:p>
    <w:p w14:paraId="5BDFCDCD" w14:textId="77777777" w:rsidR="003D2FE2" w:rsidRPr="00B138F3" w:rsidRDefault="003D2FE2" w:rsidP="003D2FE2">
      <w:pPr>
        <w:rPr>
          <w:sz w:val="22"/>
          <w:szCs w:val="22"/>
        </w:rPr>
      </w:pPr>
    </w:p>
    <w:p w14:paraId="33E71AFA" w14:textId="77777777" w:rsidR="001005B0" w:rsidRPr="00B138F3" w:rsidRDefault="001005B0" w:rsidP="003D2FE2">
      <w:pPr>
        <w:widowControl w:val="0"/>
        <w:spacing w:after="160"/>
        <w:ind w:left="567" w:right="565"/>
        <w:jc w:val="both"/>
        <w:rPr>
          <w:rFonts w:ascii="GHEA Grapalat" w:hAnsi="GHEA Grapalat"/>
          <w:sz w:val="22"/>
          <w:szCs w:val="22"/>
        </w:rPr>
      </w:pPr>
    </w:p>
    <w:p w14:paraId="4402A9B5" w14:textId="77777777" w:rsidR="001005B0" w:rsidRPr="00B138F3" w:rsidRDefault="001005B0" w:rsidP="00B46D58">
      <w:pPr>
        <w:widowControl w:val="0"/>
        <w:spacing w:after="160"/>
        <w:ind w:left="567" w:right="565"/>
        <w:jc w:val="center"/>
        <w:rPr>
          <w:rFonts w:ascii="GHEA Grapalat" w:hAnsi="GHEA Grapalat"/>
          <w:b/>
          <w:sz w:val="22"/>
          <w:szCs w:val="22"/>
        </w:rPr>
      </w:pPr>
    </w:p>
    <w:p w14:paraId="35356A22" w14:textId="77777777" w:rsidR="001005B0" w:rsidRPr="00B138F3" w:rsidRDefault="001005B0" w:rsidP="00B46D58">
      <w:pPr>
        <w:widowControl w:val="0"/>
        <w:spacing w:after="160"/>
        <w:ind w:left="567" w:right="565"/>
        <w:jc w:val="center"/>
        <w:rPr>
          <w:rFonts w:ascii="GHEA Grapalat" w:hAnsi="GHEA Grapalat"/>
          <w:b/>
          <w:sz w:val="22"/>
          <w:szCs w:val="22"/>
        </w:rPr>
      </w:pPr>
    </w:p>
    <w:p w14:paraId="5D356AF9" w14:textId="77777777" w:rsidR="001005B0" w:rsidRPr="00B138F3" w:rsidRDefault="001005B0" w:rsidP="00B46D58">
      <w:pPr>
        <w:widowControl w:val="0"/>
        <w:spacing w:after="160"/>
        <w:ind w:left="567" w:right="565"/>
        <w:jc w:val="center"/>
        <w:rPr>
          <w:rFonts w:ascii="GHEA Grapalat" w:hAnsi="GHEA Grapalat"/>
          <w:b/>
          <w:sz w:val="22"/>
          <w:szCs w:val="22"/>
        </w:rPr>
      </w:pPr>
    </w:p>
    <w:p w14:paraId="6555BD61" w14:textId="77777777" w:rsidR="001005B0" w:rsidRPr="00B138F3" w:rsidRDefault="001005B0" w:rsidP="00B46D58">
      <w:pPr>
        <w:widowControl w:val="0"/>
        <w:spacing w:after="160"/>
        <w:ind w:left="567" w:right="565"/>
        <w:jc w:val="center"/>
        <w:rPr>
          <w:rFonts w:ascii="GHEA Grapalat" w:hAnsi="GHEA Grapalat"/>
          <w:b/>
          <w:sz w:val="22"/>
          <w:szCs w:val="22"/>
        </w:rPr>
      </w:pPr>
    </w:p>
    <w:p w14:paraId="254F13CC" w14:textId="77777777" w:rsidR="001005B0" w:rsidRPr="00B138F3" w:rsidRDefault="001005B0" w:rsidP="00B46D58">
      <w:pPr>
        <w:widowControl w:val="0"/>
        <w:spacing w:after="160"/>
        <w:ind w:left="567" w:right="565"/>
        <w:jc w:val="center"/>
        <w:rPr>
          <w:rFonts w:ascii="GHEA Grapalat" w:hAnsi="GHEA Grapalat"/>
          <w:b/>
          <w:sz w:val="22"/>
          <w:szCs w:val="22"/>
        </w:rPr>
      </w:pPr>
    </w:p>
    <w:p w14:paraId="65B73F9D" w14:textId="77777777" w:rsidR="001005B0" w:rsidRPr="00B138F3" w:rsidRDefault="001005B0" w:rsidP="00B46D58">
      <w:pPr>
        <w:widowControl w:val="0"/>
        <w:spacing w:after="160"/>
        <w:ind w:left="567" w:right="565"/>
        <w:jc w:val="center"/>
        <w:rPr>
          <w:rFonts w:ascii="GHEA Grapalat" w:hAnsi="GHEA Grapalat"/>
          <w:b/>
        </w:rPr>
      </w:pPr>
    </w:p>
    <w:p w14:paraId="42106751" w14:textId="77777777" w:rsidR="001005B0" w:rsidRPr="00B138F3" w:rsidRDefault="001005B0" w:rsidP="00B46D58">
      <w:pPr>
        <w:widowControl w:val="0"/>
        <w:spacing w:after="160"/>
        <w:ind w:left="567" w:right="565"/>
        <w:jc w:val="center"/>
        <w:rPr>
          <w:rFonts w:ascii="GHEA Grapalat" w:hAnsi="GHEA Grapalat"/>
          <w:b/>
        </w:rPr>
      </w:pPr>
    </w:p>
    <w:p w14:paraId="0A585CE1" w14:textId="77777777" w:rsidR="001005B0" w:rsidRPr="00B138F3" w:rsidRDefault="001005B0" w:rsidP="00B46D58">
      <w:pPr>
        <w:widowControl w:val="0"/>
        <w:spacing w:after="160"/>
        <w:ind w:left="567" w:right="565"/>
        <w:jc w:val="center"/>
        <w:rPr>
          <w:rFonts w:ascii="GHEA Grapalat" w:hAnsi="GHEA Grapalat"/>
          <w:b/>
        </w:rPr>
      </w:pPr>
    </w:p>
    <w:p w14:paraId="7AEFDE07" w14:textId="77777777" w:rsidR="001005B0" w:rsidRPr="00B138F3" w:rsidRDefault="001005B0" w:rsidP="00B46D58">
      <w:pPr>
        <w:widowControl w:val="0"/>
        <w:spacing w:after="160"/>
        <w:ind w:left="567" w:right="565"/>
        <w:jc w:val="center"/>
        <w:rPr>
          <w:rFonts w:ascii="GHEA Grapalat" w:hAnsi="GHEA Grapalat"/>
          <w:b/>
        </w:rPr>
      </w:pPr>
    </w:p>
    <w:p w14:paraId="5F25BEE2" w14:textId="77777777" w:rsidR="001005B0" w:rsidRPr="00B138F3" w:rsidRDefault="001005B0" w:rsidP="00B46D58">
      <w:pPr>
        <w:widowControl w:val="0"/>
        <w:spacing w:after="160"/>
        <w:ind w:left="567" w:right="565"/>
        <w:jc w:val="center"/>
        <w:rPr>
          <w:rFonts w:ascii="GHEA Grapalat" w:hAnsi="GHEA Grapalat"/>
          <w:b/>
        </w:rPr>
      </w:pPr>
    </w:p>
    <w:p w14:paraId="4618C62F" w14:textId="77777777" w:rsidR="001005B0" w:rsidRPr="00B138F3" w:rsidRDefault="001005B0" w:rsidP="00B46D58">
      <w:pPr>
        <w:widowControl w:val="0"/>
        <w:spacing w:after="160"/>
        <w:ind w:left="567" w:right="565"/>
        <w:jc w:val="center"/>
        <w:rPr>
          <w:rFonts w:ascii="GHEA Grapalat" w:hAnsi="GHEA Grapalat"/>
          <w:b/>
        </w:rPr>
      </w:pPr>
    </w:p>
    <w:p w14:paraId="3F77C9FF" w14:textId="77777777" w:rsidR="001005B0" w:rsidRPr="00B138F3" w:rsidRDefault="001005B0" w:rsidP="00B46D58">
      <w:pPr>
        <w:widowControl w:val="0"/>
        <w:spacing w:after="160"/>
        <w:ind w:left="567" w:right="565"/>
        <w:jc w:val="center"/>
        <w:rPr>
          <w:rFonts w:ascii="GHEA Grapalat" w:hAnsi="GHEA Grapalat"/>
          <w:b/>
        </w:rPr>
      </w:pPr>
    </w:p>
    <w:p w14:paraId="718D1C11" w14:textId="77777777" w:rsidR="001005B0" w:rsidRPr="00B138F3" w:rsidRDefault="001005B0" w:rsidP="00B46D58">
      <w:pPr>
        <w:widowControl w:val="0"/>
        <w:spacing w:after="160"/>
        <w:ind w:left="567" w:right="565"/>
        <w:jc w:val="center"/>
        <w:rPr>
          <w:rFonts w:ascii="GHEA Grapalat" w:hAnsi="GHEA Grapalat"/>
          <w:b/>
        </w:rPr>
      </w:pPr>
    </w:p>
    <w:p w14:paraId="4D7AAF9C" w14:textId="77777777" w:rsidR="001005B0" w:rsidRPr="00B138F3" w:rsidRDefault="001005B0" w:rsidP="00B46D58">
      <w:pPr>
        <w:widowControl w:val="0"/>
        <w:spacing w:after="160"/>
        <w:ind w:left="567" w:right="565"/>
        <w:jc w:val="center"/>
        <w:rPr>
          <w:rFonts w:ascii="GHEA Grapalat" w:hAnsi="GHEA Grapalat"/>
          <w:b/>
        </w:rPr>
      </w:pPr>
    </w:p>
    <w:p w14:paraId="76AFE230" w14:textId="77777777" w:rsidR="001005B0" w:rsidRPr="00B138F3" w:rsidRDefault="001005B0" w:rsidP="00B46D58">
      <w:pPr>
        <w:widowControl w:val="0"/>
        <w:spacing w:after="160"/>
        <w:ind w:left="567" w:right="565"/>
        <w:jc w:val="center"/>
        <w:rPr>
          <w:rFonts w:ascii="GHEA Grapalat" w:hAnsi="GHEA Grapalat"/>
          <w:b/>
        </w:rPr>
      </w:pPr>
    </w:p>
    <w:p w14:paraId="54854891" w14:textId="77777777" w:rsidR="001005B0" w:rsidRPr="00B138F3" w:rsidRDefault="001005B0" w:rsidP="00B46D58">
      <w:pPr>
        <w:widowControl w:val="0"/>
        <w:spacing w:after="160"/>
        <w:ind w:left="567" w:right="565"/>
        <w:jc w:val="center"/>
        <w:rPr>
          <w:rFonts w:ascii="GHEA Grapalat" w:hAnsi="GHEA Grapalat"/>
          <w:b/>
        </w:rPr>
      </w:pPr>
    </w:p>
    <w:p w14:paraId="183DC9B4"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D5FD14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FCEDE"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2A8636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EC2DDD"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71DDCC52"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FA6ABF"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0D22283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F459B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085EB234"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E311A"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4449C3BD"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E71CD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22CC363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E6F18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6C611C6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48869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06ED790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CC1A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128C434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91A8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64102F72"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FCD8A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7C4558D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90BC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363BD89F"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6ED70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gramStart"/>
            <w:r w:rsidRPr="00B138F3">
              <w:rPr>
                <w:rFonts w:ascii="GHEA Grapalat" w:hAnsi="GHEA Grapalat"/>
              </w:rPr>
              <w:t>сч.№</w:t>
            </w:r>
            <w:proofErr w:type="gramEnd"/>
            <w:r w:rsidRPr="00B138F3">
              <w:rPr>
                <w:rFonts w:ascii="GHEA Grapalat" w:hAnsi="GHEA Grapalat"/>
              </w:rPr>
              <w:t>)</w:t>
            </w:r>
          </w:p>
        </w:tc>
      </w:tr>
      <w:tr w:rsidR="00B138F3" w:rsidRPr="00B138F3" w14:paraId="5473F84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F224A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35634F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09643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7CA0847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3B07A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403C2BB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5F2B0"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69176787"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F660D4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06CBC24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EB9BF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6FBEC70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E8EC51"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05E861C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4E71F95"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1B3534C" w14:textId="77777777" w:rsidR="00C3421C" w:rsidRPr="00B138F3" w:rsidRDefault="00C3421C" w:rsidP="00DE2AE3">
            <w:pPr>
              <w:widowControl w:val="0"/>
              <w:spacing w:after="160"/>
              <w:rPr>
                <w:rFonts w:ascii="GHEA Grapalat" w:hAnsi="GHEA Grapalat" w:cs="Sylfaen"/>
              </w:rPr>
            </w:pPr>
          </w:p>
          <w:p w14:paraId="478F5EFA"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623B8AE3" w14:textId="77777777" w:rsidR="00C3421C" w:rsidRPr="00B138F3" w:rsidRDefault="00C3421C" w:rsidP="00DE2AE3">
            <w:pPr>
              <w:widowControl w:val="0"/>
              <w:spacing w:after="160"/>
              <w:rPr>
                <w:rFonts w:ascii="GHEA Grapalat" w:hAnsi="GHEA Grapalat" w:cs="Sylfaen"/>
              </w:rPr>
            </w:pPr>
          </w:p>
          <w:p w14:paraId="214C202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007A2B0C" w14:textId="77777777" w:rsidR="00C3421C" w:rsidRPr="00B138F3" w:rsidRDefault="00C3421C" w:rsidP="00DE2AE3">
            <w:pPr>
              <w:widowControl w:val="0"/>
              <w:spacing w:after="160"/>
              <w:rPr>
                <w:rFonts w:ascii="GHEA Grapalat" w:hAnsi="GHEA Grapalat" w:cs="Sylfaen"/>
              </w:rPr>
            </w:pPr>
          </w:p>
          <w:p w14:paraId="69D22BA5"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EE1534D"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54587AA"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77264AB" w14:textId="77777777" w:rsidR="00C3421C" w:rsidRPr="00B138F3" w:rsidRDefault="00C3421C" w:rsidP="00DE2AE3">
            <w:pPr>
              <w:widowControl w:val="0"/>
              <w:spacing w:after="160"/>
              <w:rPr>
                <w:rFonts w:ascii="GHEA Grapalat" w:hAnsi="GHEA Grapalat" w:cs="Sylfaen"/>
              </w:rPr>
            </w:pPr>
          </w:p>
          <w:p w14:paraId="3A8CBAC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43E64926" w14:textId="77777777" w:rsidR="00C3421C" w:rsidRPr="00B138F3" w:rsidRDefault="00C3421C" w:rsidP="00DE2AE3">
            <w:pPr>
              <w:widowControl w:val="0"/>
              <w:spacing w:after="160"/>
              <w:jc w:val="right"/>
              <w:rPr>
                <w:rFonts w:ascii="GHEA Grapalat" w:hAnsi="GHEA Grapalat" w:cs="Tahoma"/>
              </w:rPr>
            </w:pPr>
          </w:p>
          <w:p w14:paraId="7490FD02"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79473D7E" w14:textId="77777777" w:rsidR="00C3421C" w:rsidRPr="00B138F3" w:rsidRDefault="00C3421C" w:rsidP="00DE2AE3">
            <w:pPr>
              <w:widowControl w:val="0"/>
              <w:spacing w:after="160"/>
              <w:rPr>
                <w:rFonts w:ascii="GHEA Grapalat" w:hAnsi="GHEA Grapalat" w:cs="Sylfaen"/>
              </w:rPr>
            </w:pPr>
          </w:p>
          <w:p w14:paraId="3D0F1012"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706AFDC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EFBBD99"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5AA57A29" w14:textId="77777777" w:rsidR="00C3421C" w:rsidRPr="00B138F3" w:rsidRDefault="00C3421C" w:rsidP="00DE2AE3">
            <w:pPr>
              <w:widowControl w:val="0"/>
              <w:spacing w:after="160"/>
              <w:rPr>
                <w:rFonts w:ascii="GHEA Grapalat" w:hAnsi="GHEA Grapalat"/>
              </w:rPr>
            </w:pPr>
          </w:p>
          <w:p w14:paraId="194C6019"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220F5376"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1018812" w14:textId="77777777" w:rsidR="00C3421C" w:rsidRPr="00B138F3" w:rsidRDefault="00C3421C" w:rsidP="00DE2AE3">
            <w:pPr>
              <w:widowControl w:val="0"/>
              <w:spacing w:after="160"/>
              <w:rPr>
                <w:rFonts w:ascii="GHEA Grapalat" w:hAnsi="GHEA Grapalat" w:cs="Tahoma"/>
              </w:rPr>
            </w:pPr>
          </w:p>
          <w:p w14:paraId="72CDE8D6"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06A52D3"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9F856DF" w14:textId="77777777" w:rsidR="00C3421C" w:rsidRPr="00B138F3" w:rsidRDefault="00C3421C" w:rsidP="00DE2AE3">
            <w:pPr>
              <w:widowControl w:val="0"/>
              <w:spacing w:after="160"/>
              <w:rPr>
                <w:rFonts w:ascii="GHEA Grapalat" w:hAnsi="GHEA Grapalat" w:cs="Tahoma"/>
              </w:rPr>
            </w:pPr>
          </w:p>
          <w:p w14:paraId="77298A44"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0FAA4A11"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2E82F4B" w14:textId="77777777" w:rsidR="00C3421C" w:rsidRPr="00B138F3" w:rsidRDefault="00C3421C" w:rsidP="00DE2AE3">
            <w:pPr>
              <w:widowControl w:val="0"/>
              <w:spacing w:after="160"/>
              <w:rPr>
                <w:rFonts w:ascii="GHEA Grapalat" w:hAnsi="GHEA Grapalat" w:cs="Arial"/>
              </w:rPr>
            </w:pPr>
          </w:p>
        </w:tc>
      </w:tr>
      <w:tr w:rsidR="00B138F3" w:rsidRPr="00B138F3" w14:paraId="3B8618F8"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3978C18"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7E660D6" w14:textId="77777777" w:rsidR="00C3421C" w:rsidRPr="00B138F3" w:rsidRDefault="00C3421C" w:rsidP="00DE2AE3">
            <w:pPr>
              <w:widowControl w:val="0"/>
              <w:spacing w:after="160"/>
              <w:rPr>
                <w:rFonts w:ascii="GHEA Grapalat" w:hAnsi="GHEA Grapalat" w:cs="Sylfaen"/>
              </w:rPr>
            </w:pPr>
          </w:p>
          <w:p w14:paraId="5C1DF610"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475BBA0"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3ABAD9C" w14:textId="77777777" w:rsidR="00C3421C" w:rsidRPr="00B138F3" w:rsidRDefault="00C3421C" w:rsidP="00DE2AE3">
            <w:pPr>
              <w:widowControl w:val="0"/>
              <w:spacing w:after="160"/>
              <w:rPr>
                <w:rFonts w:ascii="GHEA Grapalat" w:hAnsi="GHEA Grapalat"/>
              </w:rPr>
            </w:pPr>
          </w:p>
          <w:p w14:paraId="5C301442"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278B8A3" w14:textId="77777777" w:rsidR="00C3421C" w:rsidRPr="00B138F3" w:rsidRDefault="00C3421C" w:rsidP="00C3421C">
      <w:pPr>
        <w:widowControl w:val="0"/>
        <w:spacing w:after="160"/>
        <w:jc w:val="center"/>
        <w:rPr>
          <w:rFonts w:ascii="GHEA Grapalat" w:hAnsi="GHEA Grapalat" w:cs="Sylfaen"/>
        </w:rPr>
      </w:pPr>
    </w:p>
    <w:p w14:paraId="0C501731"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7965B55"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5E3AD658"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09B02C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3DE1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B03F56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E98BC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7A4A07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1ACFE8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4AC455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FED40C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BDBA74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4AE22F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780507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CBB92A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C64C5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6C248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6C18D2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52048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83F78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E4876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66C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2AAAE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FAE5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3D9F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325DA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4DB69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04EE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14630E2"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CCDF8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B52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81EF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593B9D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7C24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57F2CCF"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AE6DC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9BDE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7A987FB"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DD256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E36AE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043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3D48EB1"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C7309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5352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9000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E6330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B3BF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DF86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4393A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28D7A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B3D1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57B6E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2E61A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A8F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85CBE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90B42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121B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B386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F2D9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84E92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9F12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1A8A9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E7712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0438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07E8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468EC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1BDF2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09C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49FEB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60B7C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C424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C6A5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BB88B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AE2B2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6B1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ED150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F0852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4922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9D042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5A3E0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EEF99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07E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068D99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6F48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4D56E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0AEB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E922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CB586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1E3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2C113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4039BA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7650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AF061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2D411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9ED43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00AE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4306A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073C2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C02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9C45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9FD4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52F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F485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1A83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25FD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668E6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163CC4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3AA48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361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EA728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DC1C7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FDB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9894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78FD3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59044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B9B4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D4117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3559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BC47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41F87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B0E6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3D68A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8EFE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ACB86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3CE98F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733FE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C36A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AB4A3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8E0A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C34E0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39A79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310484"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B8725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13C6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CFB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475BA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3919A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E2D5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020F9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C0DA8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2E23F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BBC05C"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5CF6D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1B240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70DC2D"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ABB604C"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16A15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DB6A4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0FE44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A790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35445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2ECD0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1497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0044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45D0B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08748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F0B1E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8CC0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3B7A3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6F8E6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A03C2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2F78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B3A67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2A9707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FB80C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A944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0A301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6D3B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ED1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4D8D0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CC981BD"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9831F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64EFF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462AD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CEF5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8B4B1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71748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43E2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E50AB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D729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5AB28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495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CF50F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69D7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8A61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2DB5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384F1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E34AB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C72CB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00F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8DEB9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36F1B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8DDB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348A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BBEA95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02DA8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2C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78B8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63FB4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702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05F0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3F81AEC"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888A4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140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F269A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6F060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A86E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EAFB7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6230520"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5D8662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315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5EDA1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866D1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73B9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99FA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1C7377"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72FC21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83EF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B7CA5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7E663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C8758F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F6CF6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26BBB7"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52BEC3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3FF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1AF19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7A1F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1B31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3481F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0EC4279" w14:textId="77777777" w:rsidR="00C3421C" w:rsidRPr="00B138F3" w:rsidRDefault="00C3421C" w:rsidP="00DE2AE3">
            <w:pPr>
              <w:widowControl w:val="0"/>
              <w:spacing w:after="120"/>
              <w:jc w:val="center"/>
              <w:rPr>
                <w:rFonts w:ascii="GHEA Grapalat" w:hAnsi="GHEA Grapalat"/>
                <w:sz w:val="18"/>
                <w:szCs w:val="18"/>
              </w:rPr>
            </w:pPr>
          </w:p>
        </w:tc>
      </w:tr>
    </w:tbl>
    <w:p w14:paraId="7B5CBBAF" w14:textId="77777777" w:rsidR="001005B0" w:rsidRPr="00B138F3" w:rsidRDefault="001005B0" w:rsidP="00B46D58">
      <w:pPr>
        <w:widowControl w:val="0"/>
        <w:spacing w:after="160"/>
        <w:ind w:left="567" w:right="565"/>
        <w:jc w:val="center"/>
        <w:rPr>
          <w:rFonts w:ascii="GHEA Grapalat" w:hAnsi="GHEA Grapalat"/>
          <w:b/>
        </w:rPr>
      </w:pPr>
    </w:p>
    <w:p w14:paraId="2F992F85" w14:textId="77777777" w:rsidR="001005B0" w:rsidRPr="00B138F3" w:rsidRDefault="001005B0" w:rsidP="00B46D58">
      <w:pPr>
        <w:widowControl w:val="0"/>
        <w:spacing w:after="160"/>
        <w:ind w:left="567" w:right="565"/>
        <w:jc w:val="center"/>
        <w:rPr>
          <w:rFonts w:ascii="GHEA Grapalat" w:hAnsi="GHEA Grapalat"/>
          <w:b/>
        </w:rPr>
      </w:pPr>
    </w:p>
    <w:p w14:paraId="22C0E067" w14:textId="77777777" w:rsidR="001005B0" w:rsidRPr="00B138F3" w:rsidRDefault="001005B0" w:rsidP="00B46D58">
      <w:pPr>
        <w:widowControl w:val="0"/>
        <w:spacing w:after="160"/>
        <w:ind w:left="567" w:right="565"/>
        <w:jc w:val="center"/>
        <w:rPr>
          <w:rFonts w:ascii="GHEA Grapalat" w:hAnsi="GHEA Grapalat"/>
          <w:b/>
        </w:rPr>
      </w:pPr>
    </w:p>
    <w:p w14:paraId="5C6D9626" w14:textId="77777777" w:rsidR="001005B0" w:rsidRPr="00B138F3" w:rsidRDefault="001005B0" w:rsidP="00B46D58">
      <w:pPr>
        <w:widowControl w:val="0"/>
        <w:spacing w:after="160"/>
        <w:ind w:left="567" w:right="565"/>
        <w:jc w:val="center"/>
        <w:rPr>
          <w:rFonts w:ascii="GHEA Grapalat" w:hAnsi="GHEA Grapalat"/>
          <w:b/>
        </w:rPr>
      </w:pPr>
    </w:p>
    <w:p w14:paraId="73261BA0" w14:textId="77777777" w:rsidR="001005B0" w:rsidRPr="00B138F3" w:rsidRDefault="001005B0" w:rsidP="00B46D58">
      <w:pPr>
        <w:widowControl w:val="0"/>
        <w:spacing w:after="160"/>
        <w:ind w:left="567" w:right="565"/>
        <w:jc w:val="center"/>
        <w:rPr>
          <w:rFonts w:ascii="GHEA Grapalat" w:hAnsi="GHEA Grapalat"/>
          <w:b/>
        </w:rPr>
      </w:pPr>
    </w:p>
    <w:p w14:paraId="17FEB194" w14:textId="77777777" w:rsidR="001005B0" w:rsidRPr="00B138F3" w:rsidRDefault="001005B0" w:rsidP="00B46D58">
      <w:pPr>
        <w:widowControl w:val="0"/>
        <w:spacing w:after="160"/>
        <w:ind w:left="567" w:right="565"/>
        <w:jc w:val="center"/>
        <w:rPr>
          <w:rFonts w:ascii="GHEA Grapalat" w:hAnsi="GHEA Grapalat"/>
          <w:b/>
        </w:rPr>
      </w:pPr>
    </w:p>
    <w:p w14:paraId="20EF3656" w14:textId="77777777" w:rsidR="001005B0" w:rsidRPr="00B138F3" w:rsidRDefault="001005B0" w:rsidP="00B46D58">
      <w:pPr>
        <w:widowControl w:val="0"/>
        <w:spacing w:after="160"/>
        <w:ind w:left="567" w:right="565"/>
        <w:jc w:val="center"/>
        <w:rPr>
          <w:rFonts w:ascii="GHEA Grapalat" w:hAnsi="GHEA Grapalat"/>
          <w:b/>
        </w:rPr>
      </w:pPr>
    </w:p>
    <w:p w14:paraId="1404443B" w14:textId="77777777" w:rsidR="001005B0" w:rsidRPr="00B138F3" w:rsidRDefault="001005B0" w:rsidP="00B46D58">
      <w:pPr>
        <w:widowControl w:val="0"/>
        <w:spacing w:after="160"/>
        <w:ind w:left="567" w:right="565"/>
        <w:jc w:val="center"/>
        <w:rPr>
          <w:rFonts w:ascii="GHEA Grapalat" w:hAnsi="GHEA Grapalat"/>
          <w:b/>
        </w:rPr>
      </w:pPr>
    </w:p>
    <w:p w14:paraId="02BA4DC0" w14:textId="77777777" w:rsidR="001005B0" w:rsidRPr="00B138F3" w:rsidRDefault="001005B0" w:rsidP="00B46D58">
      <w:pPr>
        <w:widowControl w:val="0"/>
        <w:spacing w:after="160"/>
        <w:ind w:left="567" w:right="565"/>
        <w:jc w:val="center"/>
        <w:rPr>
          <w:rFonts w:ascii="GHEA Grapalat" w:hAnsi="GHEA Grapalat"/>
          <w:b/>
        </w:rPr>
      </w:pPr>
    </w:p>
    <w:p w14:paraId="404568B6" w14:textId="77777777" w:rsidR="001005B0" w:rsidRPr="00B138F3" w:rsidRDefault="001005B0" w:rsidP="00B46D58">
      <w:pPr>
        <w:widowControl w:val="0"/>
        <w:spacing w:after="160"/>
        <w:ind w:left="567" w:right="565"/>
        <w:jc w:val="center"/>
        <w:rPr>
          <w:rFonts w:ascii="GHEA Grapalat" w:hAnsi="GHEA Grapalat"/>
          <w:b/>
        </w:rPr>
      </w:pPr>
    </w:p>
    <w:p w14:paraId="41CEDD2B" w14:textId="77777777" w:rsidR="001005B0" w:rsidRPr="00B138F3" w:rsidRDefault="001005B0" w:rsidP="00B46D58">
      <w:pPr>
        <w:widowControl w:val="0"/>
        <w:spacing w:after="160"/>
        <w:ind w:left="567" w:right="565"/>
        <w:jc w:val="center"/>
        <w:rPr>
          <w:rFonts w:ascii="GHEA Grapalat" w:hAnsi="GHEA Grapalat"/>
          <w:b/>
        </w:rPr>
      </w:pPr>
    </w:p>
    <w:p w14:paraId="38079D4D" w14:textId="77777777" w:rsidR="001005B0" w:rsidRPr="00B138F3" w:rsidRDefault="001005B0" w:rsidP="00B46D58">
      <w:pPr>
        <w:widowControl w:val="0"/>
        <w:spacing w:after="160"/>
        <w:ind w:left="567" w:right="565"/>
        <w:jc w:val="center"/>
        <w:rPr>
          <w:rFonts w:ascii="GHEA Grapalat" w:hAnsi="GHEA Grapalat"/>
          <w:b/>
        </w:rPr>
      </w:pPr>
    </w:p>
    <w:p w14:paraId="172A7548" w14:textId="77777777" w:rsidR="001005B0" w:rsidRPr="00B138F3" w:rsidRDefault="001005B0" w:rsidP="00B46D58">
      <w:pPr>
        <w:widowControl w:val="0"/>
        <w:spacing w:after="160"/>
        <w:ind w:left="567" w:right="565"/>
        <w:jc w:val="center"/>
        <w:rPr>
          <w:rFonts w:ascii="GHEA Grapalat" w:hAnsi="GHEA Grapalat"/>
          <w:b/>
        </w:rPr>
      </w:pPr>
    </w:p>
    <w:p w14:paraId="52E20A9F" w14:textId="77777777" w:rsidR="001005B0" w:rsidRPr="00B138F3" w:rsidRDefault="001005B0" w:rsidP="00B46D58">
      <w:pPr>
        <w:widowControl w:val="0"/>
        <w:spacing w:after="160"/>
        <w:ind w:left="567" w:right="565"/>
        <w:jc w:val="center"/>
        <w:rPr>
          <w:rFonts w:ascii="GHEA Grapalat" w:hAnsi="GHEA Grapalat"/>
          <w:b/>
        </w:rPr>
      </w:pPr>
    </w:p>
    <w:p w14:paraId="44BE49D5" w14:textId="77777777" w:rsidR="001005B0" w:rsidRPr="00B138F3" w:rsidRDefault="001005B0" w:rsidP="00B46D58">
      <w:pPr>
        <w:widowControl w:val="0"/>
        <w:spacing w:after="160"/>
        <w:ind w:left="567" w:right="565"/>
        <w:jc w:val="center"/>
        <w:rPr>
          <w:rFonts w:ascii="GHEA Grapalat" w:hAnsi="GHEA Grapalat"/>
          <w:b/>
        </w:rPr>
      </w:pPr>
    </w:p>
    <w:p w14:paraId="53234293" w14:textId="77777777" w:rsidR="001005B0" w:rsidRPr="00B138F3" w:rsidRDefault="001005B0" w:rsidP="00B46D58">
      <w:pPr>
        <w:widowControl w:val="0"/>
        <w:spacing w:after="160"/>
        <w:ind w:left="567" w:right="565"/>
        <w:jc w:val="center"/>
        <w:rPr>
          <w:rFonts w:ascii="GHEA Grapalat" w:hAnsi="GHEA Grapalat"/>
          <w:b/>
        </w:rPr>
      </w:pPr>
    </w:p>
    <w:p w14:paraId="0ABDE536" w14:textId="77777777" w:rsidR="00FC10BB" w:rsidRDefault="00FC10BB">
      <w:pPr>
        <w:rPr>
          <w:rFonts w:ascii="GHEA Grapalat" w:hAnsi="GHEA Grapalat"/>
          <w:i/>
        </w:rPr>
      </w:pPr>
    </w:p>
    <w:p w14:paraId="320EF9FF"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03997A04" w14:textId="17142A5C"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501A30">
        <w:rPr>
          <w:rFonts w:ascii="GHEA Grapalat" w:hAnsi="GHEA Grapalat"/>
          <w:i/>
        </w:rPr>
        <w:t>SMGHD11-GH-APZB-26/01</w:t>
      </w:r>
      <w:r w:rsidRPr="00B138F3">
        <w:rPr>
          <w:rFonts w:ascii="GHEA Grapalat" w:hAnsi="GHEA Grapalat"/>
          <w:i/>
        </w:rPr>
        <w:t>"</w:t>
      </w:r>
      <w:r w:rsidRPr="00B138F3">
        <w:rPr>
          <w:rStyle w:val="af6"/>
          <w:rFonts w:ascii="GHEA Grapalat" w:hAnsi="GHEA Grapalat"/>
          <w:i/>
        </w:rPr>
        <w:footnoteReference w:customMarkFollows="1" w:id="20"/>
        <w:t>*</w:t>
      </w:r>
    </w:p>
    <w:p w14:paraId="31EA9EC8" w14:textId="77777777" w:rsidR="00AF4211" w:rsidRPr="00B138F3" w:rsidRDefault="00AF4211" w:rsidP="000A214C">
      <w:pPr>
        <w:widowControl w:val="0"/>
        <w:spacing w:after="160"/>
        <w:jc w:val="center"/>
        <w:rPr>
          <w:rFonts w:ascii="GHEA Grapalat" w:hAnsi="GHEA Grapalat"/>
          <w:b/>
        </w:rPr>
      </w:pPr>
    </w:p>
    <w:p w14:paraId="10DA2265"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1B6637F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433F5987" w14:textId="77777777" w:rsidTr="00DE2AE3">
        <w:tc>
          <w:tcPr>
            <w:tcW w:w="4786" w:type="dxa"/>
          </w:tcPr>
          <w:p w14:paraId="3B7DA5D8"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w:t>
            </w:r>
            <w:r w:rsidR="00DD2F5B">
              <w:rPr>
                <w:rFonts w:ascii="GHEA Grapalat" w:hAnsi="GHEA Grapalat"/>
                <w:sz w:val="22"/>
                <w:szCs w:val="22"/>
              </w:rPr>
              <w:t xml:space="preserve"> Гюмри</w:t>
            </w:r>
          </w:p>
        </w:tc>
        <w:tc>
          <w:tcPr>
            <w:tcW w:w="4500" w:type="dxa"/>
          </w:tcPr>
          <w:p w14:paraId="5E502243"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1"/>
              <w:t>**</w:t>
            </w:r>
          </w:p>
        </w:tc>
      </w:tr>
    </w:tbl>
    <w:p w14:paraId="705A6D2D" w14:textId="77777777" w:rsidR="000A214C" w:rsidRPr="00B138F3" w:rsidRDefault="000A214C" w:rsidP="000A214C">
      <w:pPr>
        <w:widowControl w:val="0"/>
        <w:spacing w:after="160"/>
        <w:rPr>
          <w:rFonts w:ascii="GHEA Grapalat" w:hAnsi="GHEA Grapalat" w:cs="GHEA Grapalat"/>
          <w:b/>
        </w:rPr>
      </w:pPr>
    </w:p>
    <w:p w14:paraId="581B4F15"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AB5BCA9"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91365AE"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1830863A"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89A1386"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9EBB4D9"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1285D961"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3F10AF9"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13EB6CB"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1DF75666"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34BA59ED" w14:textId="77777777" w:rsidR="000A214C" w:rsidRPr="00B138F3" w:rsidRDefault="000A214C" w:rsidP="000A214C">
      <w:pPr>
        <w:rPr>
          <w:rFonts w:ascii="GHEA Grapalat" w:hAnsi="GHEA Grapalat"/>
        </w:rPr>
      </w:pPr>
      <w:r w:rsidRPr="00B138F3">
        <w:rPr>
          <w:rFonts w:ascii="GHEA Grapalat" w:hAnsi="GHEA Grapalat"/>
        </w:rPr>
        <w:br w:type="page"/>
      </w:r>
    </w:p>
    <w:p w14:paraId="6C18AEE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9FA39D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F89E53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82B4F5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08F86B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D2FC03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BEEF95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9E0713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265544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45F123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E49B8F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14:paraId="5D48D8E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EB61093"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39A6BE81"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4CE7324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C81B33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6C495B3"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AFDCA0"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AFD5D7"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3AB92B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82848D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C7EB86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474CA5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6F8348A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A87928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E0D06C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4C8FF6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1DFB758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2D884B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7688E6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12B5C5B"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782FA94"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1C12D5A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3F2B4"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9EF878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B67F3"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5375CB4F"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3027DA"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100AD904"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056BF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6ADB2F8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4277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BED045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BC82A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F26C72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CBE54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2D248BD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B3FE0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2176542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14726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6163D8B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86472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23521339"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7CC30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1B153B2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82FF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017CCAB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8A020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gramStart"/>
            <w:r w:rsidRPr="00B138F3">
              <w:rPr>
                <w:rFonts w:ascii="GHEA Grapalat" w:hAnsi="GHEA Grapalat"/>
              </w:rPr>
              <w:t>сч.№</w:t>
            </w:r>
            <w:proofErr w:type="gramEnd"/>
            <w:r w:rsidRPr="00B138F3">
              <w:rPr>
                <w:rFonts w:ascii="GHEA Grapalat" w:hAnsi="GHEA Grapalat"/>
              </w:rPr>
              <w:t>)</w:t>
            </w:r>
          </w:p>
        </w:tc>
      </w:tr>
      <w:tr w:rsidR="00B138F3" w:rsidRPr="00B138F3" w14:paraId="779C880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79B83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B8F3C7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1BFB9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2B01F0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EDFE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D19DF0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3D47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0F7951B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448DD03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2AE4166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41298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8852C2C"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B99BA"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89CC5B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7FC3EEA"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3069A49" w14:textId="77777777" w:rsidR="00BE2572" w:rsidRPr="00B138F3" w:rsidRDefault="00BE2572" w:rsidP="00DE2AE3">
            <w:pPr>
              <w:widowControl w:val="0"/>
              <w:spacing w:after="160"/>
              <w:rPr>
                <w:rFonts w:ascii="GHEA Grapalat" w:hAnsi="GHEA Grapalat" w:cs="Sylfaen"/>
              </w:rPr>
            </w:pPr>
          </w:p>
          <w:p w14:paraId="4F599EFC"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3C3519CA" w14:textId="77777777" w:rsidR="00BE2572" w:rsidRPr="00B138F3" w:rsidRDefault="00BE2572" w:rsidP="00DE2AE3">
            <w:pPr>
              <w:widowControl w:val="0"/>
              <w:spacing w:after="160"/>
              <w:rPr>
                <w:rFonts w:ascii="GHEA Grapalat" w:hAnsi="GHEA Grapalat" w:cs="Sylfaen"/>
              </w:rPr>
            </w:pPr>
          </w:p>
          <w:p w14:paraId="5C2B37F8"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10EF9EB" w14:textId="77777777" w:rsidR="00BE2572" w:rsidRPr="00B138F3" w:rsidRDefault="00BE2572" w:rsidP="00DE2AE3">
            <w:pPr>
              <w:widowControl w:val="0"/>
              <w:spacing w:after="160"/>
              <w:rPr>
                <w:rFonts w:ascii="GHEA Grapalat" w:hAnsi="GHEA Grapalat" w:cs="Sylfaen"/>
              </w:rPr>
            </w:pPr>
          </w:p>
          <w:p w14:paraId="36965129"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FB472DA"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8A6FC27"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9240750" w14:textId="77777777" w:rsidR="00BE2572" w:rsidRPr="00B138F3" w:rsidRDefault="00BE2572" w:rsidP="00DE2AE3">
            <w:pPr>
              <w:widowControl w:val="0"/>
              <w:spacing w:after="160"/>
              <w:rPr>
                <w:rFonts w:ascii="GHEA Grapalat" w:hAnsi="GHEA Grapalat" w:cs="Sylfaen"/>
              </w:rPr>
            </w:pPr>
          </w:p>
          <w:p w14:paraId="463942CE"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DC4C243" w14:textId="77777777" w:rsidR="00BE2572" w:rsidRPr="00B138F3" w:rsidRDefault="00BE2572" w:rsidP="00DE2AE3">
            <w:pPr>
              <w:widowControl w:val="0"/>
              <w:spacing w:after="160"/>
              <w:jc w:val="right"/>
              <w:rPr>
                <w:rFonts w:ascii="GHEA Grapalat" w:hAnsi="GHEA Grapalat" w:cs="Tahoma"/>
              </w:rPr>
            </w:pPr>
          </w:p>
          <w:p w14:paraId="205D4D9F"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367798F7" w14:textId="77777777" w:rsidR="00BE2572" w:rsidRPr="00B138F3" w:rsidRDefault="00BE2572" w:rsidP="00DE2AE3">
            <w:pPr>
              <w:widowControl w:val="0"/>
              <w:spacing w:after="160"/>
              <w:rPr>
                <w:rFonts w:ascii="GHEA Grapalat" w:hAnsi="GHEA Grapalat" w:cs="Sylfaen"/>
              </w:rPr>
            </w:pPr>
          </w:p>
          <w:p w14:paraId="25340B28"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ABE9148"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158C7B5"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15F22B45" w14:textId="77777777" w:rsidR="00BE2572" w:rsidRPr="00B138F3" w:rsidRDefault="00BE2572" w:rsidP="00DE2AE3">
            <w:pPr>
              <w:widowControl w:val="0"/>
              <w:spacing w:after="160"/>
              <w:rPr>
                <w:rFonts w:ascii="GHEA Grapalat" w:hAnsi="GHEA Grapalat"/>
              </w:rPr>
            </w:pPr>
          </w:p>
          <w:p w14:paraId="0672B89B"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7A20D12C"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8056E08" w14:textId="77777777" w:rsidR="00BE2572" w:rsidRPr="00B138F3" w:rsidRDefault="00BE2572" w:rsidP="00DE2AE3">
            <w:pPr>
              <w:widowControl w:val="0"/>
              <w:spacing w:after="160"/>
              <w:rPr>
                <w:rFonts w:ascii="GHEA Grapalat" w:hAnsi="GHEA Grapalat" w:cs="Tahoma"/>
              </w:rPr>
            </w:pPr>
          </w:p>
          <w:p w14:paraId="635B1C38"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9567F17"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6565AAA" w14:textId="77777777" w:rsidR="00BE2572" w:rsidRPr="00B138F3" w:rsidRDefault="00BE2572" w:rsidP="00DE2AE3">
            <w:pPr>
              <w:widowControl w:val="0"/>
              <w:spacing w:after="160"/>
              <w:rPr>
                <w:rFonts w:ascii="GHEA Grapalat" w:hAnsi="GHEA Grapalat" w:cs="Tahoma"/>
              </w:rPr>
            </w:pPr>
          </w:p>
          <w:p w14:paraId="79E10645"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48BA6F17"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344A018" w14:textId="77777777" w:rsidR="00BE2572" w:rsidRPr="00B138F3" w:rsidRDefault="00BE2572" w:rsidP="00DE2AE3">
            <w:pPr>
              <w:widowControl w:val="0"/>
              <w:spacing w:after="160"/>
              <w:rPr>
                <w:rFonts w:ascii="GHEA Grapalat" w:hAnsi="GHEA Grapalat" w:cs="Arial"/>
              </w:rPr>
            </w:pPr>
          </w:p>
        </w:tc>
      </w:tr>
      <w:tr w:rsidR="00B138F3" w:rsidRPr="00B138F3" w14:paraId="1D41D872"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BD86BD2"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8AD2A03" w14:textId="77777777" w:rsidR="00BE2572" w:rsidRPr="00B138F3" w:rsidRDefault="00BE2572" w:rsidP="00DE2AE3">
            <w:pPr>
              <w:widowControl w:val="0"/>
              <w:spacing w:after="160"/>
              <w:rPr>
                <w:rFonts w:ascii="GHEA Grapalat" w:hAnsi="GHEA Grapalat" w:cs="Sylfaen"/>
              </w:rPr>
            </w:pPr>
          </w:p>
          <w:p w14:paraId="16317CF3"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393312D"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0D235FB" w14:textId="77777777" w:rsidR="00BE2572" w:rsidRPr="00B138F3" w:rsidRDefault="00BE2572" w:rsidP="00DE2AE3">
            <w:pPr>
              <w:widowControl w:val="0"/>
              <w:spacing w:after="160"/>
              <w:rPr>
                <w:rFonts w:ascii="GHEA Grapalat" w:hAnsi="GHEA Grapalat"/>
              </w:rPr>
            </w:pPr>
          </w:p>
          <w:p w14:paraId="5B6DC595"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21955CD" w14:textId="77777777" w:rsidR="00BE2572" w:rsidRPr="00B138F3" w:rsidRDefault="00BE2572" w:rsidP="00BE2572">
      <w:pPr>
        <w:widowControl w:val="0"/>
        <w:spacing w:after="160"/>
        <w:jc w:val="center"/>
        <w:rPr>
          <w:rFonts w:ascii="GHEA Grapalat" w:hAnsi="GHEA Grapalat" w:cs="Sylfaen"/>
        </w:rPr>
      </w:pPr>
    </w:p>
    <w:p w14:paraId="20FD386C"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D6A3B63"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5F751FA0"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0DC1D8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4B35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F405F6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39937D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800980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9D4818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87B15F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50604A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2EDAB2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2CABB7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686EA6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6B1ED3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4C9C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9D06E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31E5CE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EDFD2E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BABBE5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38D3F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E545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AF8F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A2BEE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7723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96B4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DFFB2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B708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4BD53EF"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E49D7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CC2F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3875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4DDAE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7073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5FAB8A6"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E8AAD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2038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296570"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32531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3BCF4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8D5A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4E6D85F"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70781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0FB9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45919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93B51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D7D6E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7DD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FD885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0830A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3985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FCE6E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49022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11E2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935E0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2FB4A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570E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DDE2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E3D667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91C7B7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8538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CA6B8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58CC4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5A8E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12272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19FC3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0853FB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BA50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AB927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C2C36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37B6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60E6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36658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6A365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F725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C5FCA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DA19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1D72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B39B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8621A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CDE5F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704A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FDD58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9A101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BCCA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BA52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F27E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B1B5A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FA21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BD6A0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3D42A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3C6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D9D1F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FBEF0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33D20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7DCB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BE9BE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4851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6A7A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7EC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FC1E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1C28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248B1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9C1C6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E1E9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C384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C321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43EE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38B4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6842A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7577E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8A92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32A9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7967C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697B6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1B29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D0DCF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5CF63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2BF7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B0FF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E351C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CED62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4277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1E463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11D696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05C82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1807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7F95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FB0D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F308B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46C6C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8985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CE071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43DEB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280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B3A2C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1CF702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0EB3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1B6A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7E195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F8D1A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8A7A72"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98842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B75A9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FC0BB9"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F5A8DEC"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0038F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397546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23827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4090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F0442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17D5B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1AFA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177E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76D27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186FA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BAE63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038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38939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27DFA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F271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F352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1B4C4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0EE9D5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C1445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AD4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7F364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F65A6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AE93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64BC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8B19369"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F711A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1210D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4F6DA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EED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1D252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B5D2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CD1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C1B79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0968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320E0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2E1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E2FA1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4607D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B24A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6D4B4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91F90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AF7E5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27B95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43C6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627EA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45C23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C871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C877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E9F5B39"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B80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1CF9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96EE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D3DFC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0F03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124B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DA1C63"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C5783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A0C0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9FAC5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48763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0F2E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686A2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60AEDF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B6F9F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756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B7B3F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2D25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1080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9220D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A6CCFE0"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E9D2B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3AD3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FE2C1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92E3D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DEDF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CC187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87C4FF"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0D3978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A718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B654C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83CAF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17ED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00A45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29BCB6" w14:textId="77777777" w:rsidR="00BE2572" w:rsidRPr="00B138F3" w:rsidRDefault="00BE2572" w:rsidP="00DE2AE3">
            <w:pPr>
              <w:widowControl w:val="0"/>
              <w:spacing w:after="120"/>
              <w:jc w:val="center"/>
              <w:rPr>
                <w:rFonts w:ascii="GHEA Grapalat" w:hAnsi="GHEA Grapalat"/>
                <w:sz w:val="18"/>
                <w:szCs w:val="18"/>
              </w:rPr>
            </w:pPr>
          </w:p>
        </w:tc>
      </w:tr>
    </w:tbl>
    <w:p w14:paraId="70D531D1" w14:textId="77777777" w:rsidR="00BE2572" w:rsidRPr="00B138F3" w:rsidRDefault="00BE2572" w:rsidP="00BE2572">
      <w:pPr>
        <w:widowControl w:val="0"/>
        <w:spacing w:after="160"/>
        <w:ind w:left="567" w:right="565"/>
        <w:jc w:val="center"/>
        <w:rPr>
          <w:rFonts w:ascii="GHEA Grapalat" w:hAnsi="GHEA Grapalat"/>
          <w:b/>
        </w:rPr>
      </w:pPr>
    </w:p>
    <w:p w14:paraId="3DE518C2" w14:textId="77777777" w:rsidR="00BE2572" w:rsidRPr="00B138F3" w:rsidRDefault="00BE2572" w:rsidP="00BE2572">
      <w:pPr>
        <w:widowControl w:val="0"/>
        <w:spacing w:after="160"/>
        <w:ind w:left="567" w:right="565"/>
        <w:jc w:val="center"/>
        <w:rPr>
          <w:rFonts w:ascii="GHEA Grapalat" w:hAnsi="GHEA Grapalat"/>
          <w:b/>
        </w:rPr>
      </w:pPr>
    </w:p>
    <w:p w14:paraId="18F3B1CE" w14:textId="77777777" w:rsidR="00BE2572" w:rsidRPr="00B138F3" w:rsidRDefault="00BE2572" w:rsidP="00BE2572">
      <w:pPr>
        <w:widowControl w:val="0"/>
        <w:spacing w:after="160"/>
        <w:ind w:left="567" w:right="565"/>
        <w:jc w:val="center"/>
        <w:rPr>
          <w:rFonts w:ascii="GHEA Grapalat" w:hAnsi="GHEA Grapalat"/>
          <w:b/>
        </w:rPr>
      </w:pPr>
    </w:p>
    <w:p w14:paraId="57F8F1D1" w14:textId="77777777" w:rsidR="00BE2572" w:rsidRPr="00B138F3" w:rsidRDefault="00BE2572" w:rsidP="00BE2572">
      <w:pPr>
        <w:widowControl w:val="0"/>
        <w:spacing w:after="160"/>
        <w:ind w:left="567" w:right="565"/>
        <w:jc w:val="center"/>
        <w:rPr>
          <w:rFonts w:ascii="GHEA Grapalat" w:hAnsi="GHEA Grapalat"/>
          <w:b/>
        </w:rPr>
      </w:pPr>
    </w:p>
    <w:p w14:paraId="0461D1CB" w14:textId="77777777" w:rsidR="00BE2572" w:rsidRPr="00B138F3" w:rsidRDefault="00BE2572" w:rsidP="00BE2572">
      <w:pPr>
        <w:widowControl w:val="0"/>
        <w:spacing w:after="160"/>
        <w:ind w:left="567" w:right="565"/>
        <w:jc w:val="center"/>
        <w:rPr>
          <w:rFonts w:ascii="GHEA Grapalat" w:hAnsi="GHEA Grapalat"/>
          <w:b/>
        </w:rPr>
      </w:pPr>
    </w:p>
    <w:p w14:paraId="37BA1DAE" w14:textId="77777777" w:rsidR="00BE2572" w:rsidRPr="00B138F3" w:rsidRDefault="00BE2572" w:rsidP="00BE2572">
      <w:pPr>
        <w:widowControl w:val="0"/>
        <w:spacing w:after="160"/>
        <w:ind w:left="567" w:right="565"/>
        <w:jc w:val="center"/>
        <w:rPr>
          <w:rFonts w:ascii="GHEA Grapalat" w:hAnsi="GHEA Grapalat"/>
          <w:b/>
        </w:rPr>
      </w:pPr>
    </w:p>
    <w:p w14:paraId="7A117A3E" w14:textId="77777777" w:rsidR="00BE2572" w:rsidRPr="00B138F3" w:rsidRDefault="00BE2572" w:rsidP="00BE2572">
      <w:pPr>
        <w:widowControl w:val="0"/>
        <w:spacing w:after="160"/>
        <w:ind w:left="567" w:right="565"/>
        <w:jc w:val="center"/>
        <w:rPr>
          <w:rFonts w:ascii="GHEA Grapalat" w:hAnsi="GHEA Grapalat"/>
          <w:b/>
        </w:rPr>
      </w:pPr>
    </w:p>
    <w:p w14:paraId="0B8B9B28" w14:textId="77777777" w:rsidR="00BE2572" w:rsidRPr="00B138F3" w:rsidRDefault="00BE2572" w:rsidP="00BE2572">
      <w:pPr>
        <w:widowControl w:val="0"/>
        <w:spacing w:after="160"/>
        <w:ind w:left="567" w:right="565"/>
        <w:jc w:val="center"/>
        <w:rPr>
          <w:rFonts w:ascii="GHEA Grapalat" w:hAnsi="GHEA Grapalat"/>
          <w:b/>
        </w:rPr>
      </w:pPr>
    </w:p>
    <w:p w14:paraId="05CC001D" w14:textId="77777777" w:rsidR="00BE2572" w:rsidRPr="00B138F3" w:rsidRDefault="00BE2572" w:rsidP="00BE2572">
      <w:pPr>
        <w:widowControl w:val="0"/>
        <w:spacing w:after="160"/>
        <w:ind w:left="567" w:right="565"/>
        <w:jc w:val="center"/>
        <w:rPr>
          <w:rFonts w:ascii="GHEA Grapalat" w:hAnsi="GHEA Grapalat"/>
          <w:b/>
        </w:rPr>
      </w:pPr>
    </w:p>
    <w:p w14:paraId="7E2CFCF2" w14:textId="77777777" w:rsidR="00BE2572" w:rsidRPr="00B138F3" w:rsidRDefault="00BE2572" w:rsidP="00BE2572">
      <w:pPr>
        <w:widowControl w:val="0"/>
        <w:spacing w:after="160"/>
        <w:ind w:left="567" w:right="565"/>
        <w:jc w:val="center"/>
        <w:rPr>
          <w:rFonts w:ascii="GHEA Grapalat" w:hAnsi="GHEA Grapalat"/>
          <w:b/>
        </w:rPr>
      </w:pPr>
    </w:p>
    <w:p w14:paraId="1EF0DAC2"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19050E49" w14:textId="77777777"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14:paraId="7201B6C5" w14:textId="38F95BA5" w:rsidR="00A943A0" w:rsidRPr="00B138F3" w:rsidRDefault="00A943A0" w:rsidP="00A943A0">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501A30">
        <w:rPr>
          <w:rFonts w:ascii="GHEA Grapalat" w:hAnsi="GHEA Grapalat"/>
          <w:b/>
          <w:sz w:val="24"/>
          <w:szCs w:val="24"/>
        </w:rPr>
        <w:t>SMGHD11-GH-APZB-26/01</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2"/>
        <w:t>*</w:t>
      </w:r>
    </w:p>
    <w:p w14:paraId="46CDA2DF" w14:textId="77777777" w:rsidR="00A943A0" w:rsidRPr="00B138F3" w:rsidRDefault="00A943A0" w:rsidP="00A943A0">
      <w:pPr>
        <w:widowControl w:val="0"/>
        <w:spacing w:after="160"/>
        <w:ind w:left="567" w:right="565"/>
        <w:jc w:val="center"/>
        <w:rPr>
          <w:rFonts w:ascii="GHEA Grapalat" w:hAnsi="GHEA Grapalat"/>
          <w:b/>
        </w:rPr>
      </w:pPr>
    </w:p>
    <w:p w14:paraId="59EE0FDD" w14:textId="77777777" w:rsidR="00A943A0" w:rsidRPr="00B138F3" w:rsidRDefault="00A943A0" w:rsidP="00A943A0">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1CE37CBC" w14:textId="77777777"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14:paraId="5E34FDE7" w14:textId="77777777" w:rsidR="00A943A0" w:rsidRPr="00B138F3" w:rsidRDefault="00A943A0" w:rsidP="00A943A0">
      <w:pPr>
        <w:widowControl w:val="0"/>
        <w:spacing w:after="160"/>
        <w:ind w:left="567" w:right="565"/>
        <w:jc w:val="center"/>
        <w:rPr>
          <w:rFonts w:ascii="GHEA Grapalat" w:hAnsi="GHEA Grapalat"/>
          <w:b/>
        </w:rPr>
      </w:pPr>
    </w:p>
    <w:p w14:paraId="31FD7D4E" w14:textId="77777777" w:rsidR="00A943A0" w:rsidRPr="00731BFC"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w:t>
      </w:r>
      <w:proofErr w:type="gramStart"/>
      <w:r w:rsidRPr="00731BFC">
        <w:rPr>
          <w:rFonts w:ascii="GHEA Grapalat" w:eastAsiaTheme="minorHAnsi" w:hAnsi="GHEA Grapalat" w:cstheme="minorBidi"/>
        </w:rPr>
        <w:t>Настоящая  гарантия</w:t>
      </w:r>
      <w:proofErr w:type="gramEnd"/>
      <w:r w:rsidRPr="00731BFC">
        <w:rPr>
          <w:rFonts w:ascii="GHEA Grapalat" w:eastAsiaTheme="minorHAnsi" w:hAnsi="GHEA Grapalat" w:cstheme="minorBidi"/>
        </w:rPr>
        <w:t xml:space="preserve">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sz w:val="20"/>
          <w:szCs w:val="20"/>
          <w:u w:val="single"/>
          <w:lang w:val="hy-AM"/>
        </w:rPr>
        <w:tab/>
      </w:r>
      <w:r w:rsidRPr="00731BFC">
        <w:rPr>
          <w:rStyle w:val="af5"/>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14:paraId="64BCF2E0" w14:textId="77777777" w:rsidR="00A943A0" w:rsidRPr="00731BFC"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sz w:val="20"/>
          <w:szCs w:val="20"/>
        </w:rPr>
        <w:t xml:space="preserve">                                                    </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lang w:val="hy-AM"/>
        </w:rPr>
        <w:tab/>
      </w:r>
      <w:r w:rsidRPr="00731BFC">
        <w:rPr>
          <w:rStyle w:val="af5"/>
          <w:rFonts w:ascii="GHEA Grapalat" w:hAnsi="GHEA Grapalat"/>
          <w:b w:val="0"/>
          <w:sz w:val="20"/>
          <w:szCs w:val="20"/>
          <w:lang w:val="hy-AM"/>
        </w:rPr>
        <w:tab/>
      </w:r>
      <w:r w:rsidRPr="00731BFC">
        <w:rPr>
          <w:rStyle w:val="af5"/>
          <w:rFonts w:ascii="GHEA Grapalat" w:hAnsi="GHEA Grapalat"/>
          <w:b w:val="0"/>
          <w:sz w:val="20"/>
          <w:szCs w:val="20"/>
        </w:rPr>
        <w:t xml:space="preserve">           </w:t>
      </w:r>
      <w:r w:rsidRPr="00731BFC">
        <w:rPr>
          <w:rStyle w:val="af5"/>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14:paraId="3FBE578A"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proofErr w:type="gramStart"/>
      <w:r w:rsidRPr="00731BFC">
        <w:rPr>
          <w:rFonts w:ascii="GHEA Grapalat" w:eastAsiaTheme="minorHAnsi" w:hAnsi="GHEA Grapalat" w:cstheme="minorBidi"/>
        </w:rPr>
        <w:t xml:space="preserve">   (</w:t>
      </w:r>
      <w:proofErr w:type="gramEnd"/>
      <w:r w:rsidRPr="00731BFC">
        <w:rPr>
          <w:rFonts w:ascii="GHEA Grapalat" w:eastAsiaTheme="minorHAnsi" w:hAnsi="GHEA Grapalat" w:cstheme="minorBidi"/>
        </w:rPr>
        <w:t>далее-бенефициар)   и</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Fonts w:eastAsiaTheme="minorHAnsi" w:cstheme="minorBidi"/>
        </w:rPr>
        <w:t xml:space="preserve">    </w:t>
      </w:r>
    </w:p>
    <w:p w14:paraId="04310CA6"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b w:val="0"/>
          <w:sz w:val="18"/>
          <w:szCs w:val="18"/>
        </w:rPr>
        <w:t xml:space="preserve"> </w:t>
      </w:r>
      <w:r w:rsidRPr="00731BFC">
        <w:rPr>
          <w:rStyle w:val="af5"/>
          <w:rFonts w:ascii="GHEA Grapalat" w:hAnsi="GHEA Grapalat"/>
          <w:b w:val="0"/>
          <w:sz w:val="16"/>
          <w:szCs w:val="16"/>
        </w:rPr>
        <w:t>наименование заказчика                                                                  наименование отобранного участника</w:t>
      </w:r>
    </w:p>
    <w:p w14:paraId="68BEE2AA" w14:textId="77777777" w:rsidR="00A943A0" w:rsidRPr="00731BFC" w:rsidRDefault="00A943A0" w:rsidP="00A943A0">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b w:val="0"/>
          <w:sz w:val="16"/>
          <w:szCs w:val="16"/>
        </w:rPr>
        <w:t xml:space="preserve">                                                                </w:t>
      </w:r>
      <w:r w:rsidRPr="00731BFC">
        <w:rPr>
          <w:rStyle w:val="af5"/>
          <w:rFonts w:ascii="GHEA Grapalat" w:hAnsi="GHEA Grapalat"/>
          <w:b w:val="0"/>
          <w:sz w:val="16"/>
          <w:szCs w:val="16"/>
          <w:lang w:val="hy-AM"/>
        </w:rPr>
        <w:tab/>
      </w:r>
    </w:p>
    <w:p w14:paraId="7E0A93F5" w14:textId="77777777" w:rsidR="00A943A0" w:rsidRPr="00731BFC" w:rsidRDefault="00A943A0" w:rsidP="00A943A0">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14:paraId="76DB1609" w14:textId="77777777" w:rsidR="00A943A0" w:rsidRPr="00731BFC" w:rsidRDefault="00A943A0" w:rsidP="00A943A0">
      <w:pPr>
        <w:pStyle w:val="af4"/>
        <w:shd w:val="clear" w:color="auto" w:fill="FFFFFF"/>
        <w:spacing w:before="0" w:beforeAutospacing="0" w:after="0" w:afterAutospacing="0"/>
        <w:ind w:firstLine="375"/>
        <w:jc w:val="both"/>
        <w:rPr>
          <w:rStyle w:val="af5"/>
          <w:rFonts w:ascii="GHEA Grapalat" w:hAnsi="GHEA Grapalat"/>
          <w:sz w:val="20"/>
          <w:szCs w:val="20"/>
          <w:lang w:val="hy-AM"/>
        </w:rPr>
      </w:pPr>
      <w:r w:rsidRPr="00731BFC">
        <w:rPr>
          <w:rStyle w:val="af5"/>
          <w:rFonts w:ascii="GHEA Grapalat" w:hAnsi="GHEA Grapalat"/>
          <w:sz w:val="20"/>
          <w:szCs w:val="20"/>
          <w:lang w:val="hy-AM"/>
        </w:rPr>
        <w:tab/>
      </w:r>
    </w:p>
    <w:p w14:paraId="4DE9572C"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BC20F3A"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 банка</w:t>
      </w:r>
      <w:proofErr w:type="gramEnd"/>
      <w:r w:rsidRPr="00B138F3">
        <w:rPr>
          <w:rFonts w:ascii="GHEA Grapalat" w:eastAsiaTheme="minorHAnsi" w:hAnsi="GHEA Grapalat" w:cstheme="minorBidi"/>
          <w:sz w:val="18"/>
          <w:szCs w:val="18"/>
        </w:rPr>
        <w:t xml:space="preserve"> выдающего гарантию</w:t>
      </w:r>
    </w:p>
    <w:p w14:paraId="2ECEC830"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p>
    <w:p w14:paraId="4DE2A20B"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w:t>
      </w:r>
      <w:proofErr w:type="gramStart"/>
      <w:r w:rsidRPr="00B138F3">
        <w:rPr>
          <w:rFonts w:ascii="GHEA Grapalat" w:eastAsiaTheme="minorHAnsi" w:hAnsi="GHEA Grapalat" w:cstheme="minorBidi"/>
        </w:rPr>
        <w:t>сроки</w:t>
      </w:r>
      <w:proofErr w:type="gramEnd"/>
      <w:r w:rsidRPr="00B138F3">
        <w:rPr>
          <w:rFonts w:ascii="GHEA Grapalat" w:eastAsiaTheme="minorHAnsi" w:hAnsi="GHEA Grapalat" w:cstheme="minorBidi"/>
        </w:rPr>
        <w:t xml:space="preserve"> установленные настоящей гарантией, выплатить бенефициару ----------------------------------------------------- </w:t>
      </w:r>
    </w:p>
    <w:p w14:paraId="0A6F5A37" w14:textId="77777777" w:rsidR="00A943A0" w:rsidRPr="00B138F3" w:rsidRDefault="00A943A0" w:rsidP="00A943A0">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6CE497C4"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189F255A"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2C68BDF2"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94BB4FF"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86B6A6F"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4BDF0F52"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w:t>
      </w:r>
      <w:proofErr w:type="gramStart"/>
      <w:r w:rsidRPr="00B138F3">
        <w:rPr>
          <w:rFonts w:ascii="GHEA Grapalat" w:eastAsiaTheme="minorHAnsi" w:hAnsi="GHEA Grapalat" w:cstheme="minorBidi"/>
        </w:rPr>
        <w:t>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w:t>
      </w:r>
      <w:proofErr w:type="gramEnd"/>
      <w:r w:rsidRPr="00B138F3">
        <w:rPr>
          <w:rFonts w:ascii="GHEA Grapalat" w:eastAsiaTheme="minorHAnsi" w:hAnsi="GHEA Grapalat" w:cstheme="minorBidi"/>
        </w:rPr>
        <w:t xml:space="preserve"> гарантию.</w:t>
      </w:r>
    </w:p>
    <w:p w14:paraId="475BA550"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sidR="00AD57B3">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w:t>
      </w:r>
      <w:proofErr w:type="gramStart"/>
      <w:r w:rsidRPr="00910F01">
        <w:rPr>
          <w:rFonts w:ascii="GHEA Grapalat" w:eastAsiaTheme="minorHAnsi" w:hAnsi="GHEA Grapalat" w:cstheme="minorBidi"/>
        </w:rPr>
        <w:t>заключаемого  между</w:t>
      </w:r>
      <w:proofErr w:type="gramEnd"/>
      <w:r w:rsidRPr="00910F01">
        <w:rPr>
          <w:rFonts w:ascii="GHEA Grapalat" w:eastAsiaTheme="minorHAnsi" w:hAnsi="GHEA Grapalat" w:cstheme="minorBidi"/>
        </w:rPr>
        <w:t xml:space="preserve">  бенефициаром и</w:t>
      </w:r>
      <w:del w:id="13" w:author="Inesa Kocharyan" w:date="2023-07-07T17:08:00Z">
        <w:r w:rsidRPr="00910F01" w:rsidDel="00AD57B3">
          <w:rPr>
            <w:rFonts w:ascii="GHEA Grapalat" w:eastAsiaTheme="minorHAnsi" w:hAnsi="GHEA Grapalat" w:cstheme="minorBidi"/>
          </w:rPr>
          <w:delText xml:space="preserve"> </w:delText>
        </w:r>
      </w:del>
      <w:r w:rsidRPr="00910F01">
        <w:rPr>
          <w:rFonts w:ascii="GHEA Grapalat" w:eastAsiaTheme="minorHAnsi" w:hAnsi="GHEA Grapalat" w:cstheme="minorBidi"/>
        </w:rPr>
        <w:t xml:space="preserve">  </w:t>
      </w:r>
    </w:p>
    <w:p w14:paraId="21E1D6D0" w14:textId="77777777" w:rsidR="00A943A0" w:rsidRPr="00910F01" w:rsidRDefault="00AD57B3" w:rsidP="00A943A0">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3A0" w:rsidRPr="00910F01">
        <w:rPr>
          <w:rFonts w:ascii="GHEA Grapalat" w:eastAsiaTheme="minorHAnsi" w:hAnsi="GHEA Grapalat" w:cstheme="minorBidi"/>
          <w:sz w:val="18"/>
          <w:szCs w:val="18"/>
        </w:rPr>
        <w:t>номер заключаемого договара</w:t>
      </w:r>
    </w:p>
    <w:p w14:paraId="6FFAC0DA"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p>
    <w:p w14:paraId="01C55C7E" w14:textId="77777777" w:rsidR="00A943A0" w:rsidRPr="00910F01" w:rsidRDefault="00AD57B3" w:rsidP="00A943A0">
      <w:pPr>
        <w:pStyle w:val="af4"/>
        <w:shd w:val="clear" w:color="auto" w:fill="FFFFFF"/>
        <w:contextualSpacing/>
        <w:jc w:val="both"/>
        <w:rPr>
          <w:rFonts w:ascii="GHEA Grapalat" w:eastAsiaTheme="minorHAnsi" w:hAnsi="GHEA Grapalat" w:cstheme="minorBidi"/>
          <w:lang w:val="hy-AM"/>
        </w:rPr>
      </w:pPr>
      <w:proofErr w:type="gramStart"/>
      <w:r w:rsidRPr="00910F01">
        <w:rPr>
          <w:rFonts w:ascii="GHEA Grapalat" w:eastAsiaTheme="minorHAnsi" w:hAnsi="GHEA Grapalat" w:cstheme="minorBidi"/>
        </w:rPr>
        <w:t xml:space="preserve">принципалом  </w:t>
      </w:r>
      <w:r w:rsidR="00A943A0" w:rsidRPr="00910F01">
        <w:rPr>
          <w:rFonts w:ascii="GHEA Grapalat" w:eastAsiaTheme="minorHAnsi" w:hAnsi="GHEA Grapalat" w:cstheme="minorBidi"/>
        </w:rPr>
        <w:t>и</w:t>
      </w:r>
      <w:proofErr w:type="gramEnd"/>
      <w:r w:rsidR="00A943A0" w:rsidRPr="00910F01">
        <w:rPr>
          <w:rFonts w:ascii="GHEA Grapalat" w:eastAsiaTheme="minorHAnsi" w:hAnsi="GHEA Grapalat" w:cstheme="minorBidi"/>
        </w:rPr>
        <w:t xml:space="preserve">  действует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в</w:t>
      </w:r>
      <w:r w:rsidR="00A943A0" w:rsidRPr="00910F01">
        <w:rPr>
          <w:rFonts w:ascii="GHEA Grapalat" w:hAnsi="GHEA Grapalat"/>
        </w:rPr>
        <w:t>ключительно</w:t>
      </w:r>
      <w:r w:rsidR="00A943A0" w:rsidRPr="00910F01">
        <w:rPr>
          <w:rFonts w:ascii="GHEA Grapalat" w:eastAsiaTheme="minorHAnsi" w:hAnsi="GHEA Grapalat" w:cstheme="minorBidi"/>
        </w:rPr>
        <w:t xml:space="preserve">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до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девяностого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рабочего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дня</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следующего за днем </w:t>
      </w:r>
    </w:p>
    <w:p w14:paraId="0B79F377" w14:textId="77777777" w:rsidR="00A943A0" w:rsidRPr="00910F01" w:rsidRDefault="00A943A0" w:rsidP="00A943A0">
      <w:pPr>
        <w:pStyle w:val="af4"/>
        <w:shd w:val="clear" w:color="auto" w:fill="FFFFFF"/>
        <w:contextualSpacing/>
        <w:jc w:val="both"/>
        <w:rPr>
          <w:rFonts w:ascii="GHEA Grapalat" w:eastAsiaTheme="minorHAnsi" w:hAnsi="GHEA Grapalat" w:cstheme="minorBidi"/>
          <w:sz w:val="18"/>
          <w:szCs w:val="18"/>
          <w:lang w:val="hy-AM"/>
        </w:rPr>
      </w:pPr>
    </w:p>
    <w:p w14:paraId="607DDDB8" w14:textId="77777777" w:rsidR="00A943A0" w:rsidRPr="00910F01" w:rsidRDefault="00A943A0" w:rsidP="00A943A0">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proofErr w:type="gramStart"/>
      <w:r w:rsidR="00033F41" w:rsidRPr="00910F01">
        <w:rPr>
          <w:rFonts w:ascii="GHEA Grapalat" w:hAnsi="GHEA Grapalat"/>
          <w:sz w:val="16"/>
          <w:szCs w:val="16"/>
        </w:rPr>
        <w:t>крайний</w:t>
      </w:r>
      <w:r w:rsidRPr="00910F01">
        <w:rPr>
          <w:rFonts w:ascii="GHEA Grapalat" w:hAnsi="GHEA Grapalat"/>
          <w:sz w:val="16"/>
          <w:szCs w:val="16"/>
        </w:rPr>
        <w:t xml:space="preserve">  срок</w:t>
      </w:r>
      <w:proofErr w:type="gramEnd"/>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14:paraId="57AFC33C" w14:textId="77777777" w:rsidR="00C52A88"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электронной почты высылает воспроизведенный (отсканированный) с </w:t>
      </w:r>
      <w:r w:rsidRPr="00910F01">
        <w:rPr>
          <w:rFonts w:ascii="GHEA Grapalat" w:eastAsiaTheme="minorHAnsi" w:hAnsi="GHEA Grapalat" w:cstheme="minorBidi"/>
        </w:rPr>
        <w:lastRenderedPageBreak/>
        <w:t>оригинала настоящей гарантии вариант также на адрес электронной почты секретаря оценочной комиссии</w:t>
      </w:r>
      <w:r w:rsidR="00C52A88">
        <w:rPr>
          <w:rFonts w:ascii="GHEA Grapalat" w:eastAsiaTheme="minorHAnsi" w:hAnsi="GHEA Grapalat" w:cstheme="minorBidi"/>
        </w:rPr>
        <w:t>-------------------------------------------------------</w:t>
      </w:r>
      <w:r w:rsidRPr="00910F01">
        <w:rPr>
          <w:rFonts w:ascii="GHEA Grapalat" w:eastAsiaTheme="minorHAnsi" w:hAnsi="GHEA Grapalat" w:cstheme="minorBidi"/>
        </w:rPr>
        <w:t xml:space="preserve">, </w:t>
      </w:r>
    </w:p>
    <w:p w14:paraId="0CE1B8D4" w14:textId="77777777" w:rsidR="00C52A88" w:rsidRDefault="00C52A88" w:rsidP="00C52A88">
      <w:pPr>
        <w:pStyle w:val="af4"/>
        <w:shd w:val="clear" w:color="auto" w:fill="FFFFFF"/>
        <w:contextualSpacing/>
        <w:jc w:val="center"/>
        <w:rPr>
          <w:rFonts w:ascii="GHEA Grapalat" w:eastAsiaTheme="minorHAnsi" w:hAnsi="GHEA Grapalat" w:cstheme="minorBidi"/>
        </w:rPr>
      </w:pPr>
      <w:r>
        <w:rPr>
          <w:rStyle w:val="af5"/>
          <w:b w:val="0"/>
          <w:bCs w:val="0"/>
          <w:sz w:val="20"/>
          <w:szCs w:val="20"/>
        </w:rPr>
        <w:t xml:space="preserve">                                              адрес эл. почты секретаря</w:t>
      </w:r>
    </w:p>
    <w:p w14:paraId="4A7C634C" w14:textId="77777777" w:rsidR="00A943A0" w:rsidRPr="00910F01"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14:paraId="20FA42FD" w14:textId="77777777" w:rsidR="00A943A0" w:rsidRPr="009B388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3BE8985C"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w:t>
      </w:r>
      <w:proofErr w:type="gramStart"/>
      <w:r w:rsidRPr="00B138F3">
        <w:rPr>
          <w:rFonts w:ascii="GHEA Grapalat" w:eastAsiaTheme="minorHAnsi" w:hAnsi="GHEA Grapalat" w:cstheme="minorBidi"/>
        </w:rPr>
        <w:t>лицу</w:t>
      </w:r>
      <w:proofErr w:type="gramEnd"/>
      <w:r w:rsidRPr="00B138F3">
        <w:rPr>
          <w:rFonts w:ascii="GHEA Grapalat" w:eastAsiaTheme="minorHAnsi" w:hAnsi="GHEA Grapalat" w:cstheme="minorBidi"/>
        </w:rPr>
        <w:t xml:space="preserve"> выдающему гарантию в письменной форме. К требованию прилагаются следующие документы:</w:t>
      </w:r>
    </w:p>
    <w:p w14:paraId="6529E0F4"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12A7E130" w14:textId="77777777" w:rsidR="00A943A0" w:rsidRPr="00B138F3" w:rsidRDefault="00A943A0" w:rsidP="00A943A0">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D769B2B" w14:textId="77777777" w:rsidR="00A943A0" w:rsidRPr="00B138F3" w:rsidRDefault="00A943A0" w:rsidP="00A943A0">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5A2BAB5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5858357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4B0702EC"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707ED86"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36302D0F"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13D6A3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5C1FE085"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DF53EEF"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47C30E3"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14:paraId="3B6C5B0B"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p>
    <w:p w14:paraId="46ED8206"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0A1EF88"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F6EF597"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ED0A31B"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w:t>
      </w:r>
      <w:proofErr w:type="gramStart"/>
      <w:r w:rsidRPr="00C869C9">
        <w:rPr>
          <w:rFonts w:ascii="GHEA Grapalat" w:eastAsiaTheme="minorHAnsi" w:hAnsi="GHEA Grapalat" w:cstheme="minorBidi"/>
        </w:rPr>
        <w:t>кодом  ------------------------</w:t>
      </w:r>
      <w:proofErr w:type="gramEnd"/>
      <w:r w:rsidRPr="00C869C9">
        <w:rPr>
          <w:rFonts w:ascii="GHEA Grapalat" w:eastAsiaTheme="minorHAnsi" w:hAnsi="GHEA Grapalat" w:cstheme="minorBidi"/>
        </w:rPr>
        <w:t>.</w:t>
      </w:r>
    </w:p>
    <w:p w14:paraId="050E2964"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14:paraId="0B5687FF"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11ABEAA0"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0B54BD51" w14:textId="77777777" w:rsidR="00A943A0" w:rsidRPr="00990783" w:rsidRDefault="00A943A0" w:rsidP="00A943A0">
      <w:pPr>
        <w:pStyle w:val="af4"/>
        <w:shd w:val="clear" w:color="auto" w:fill="FFFFFF"/>
        <w:spacing w:before="0" w:beforeAutospacing="0" w:after="0" w:afterAutospacing="0"/>
        <w:ind w:firstLine="375"/>
        <w:jc w:val="both"/>
        <w:rPr>
          <w:rFonts w:ascii="GHEA Grapalat" w:hAnsi="GHEA Grapalat"/>
          <w:color w:val="FF0000"/>
          <w:sz w:val="20"/>
          <w:szCs w:val="20"/>
        </w:rPr>
      </w:pPr>
    </w:p>
    <w:p w14:paraId="4CEF80F3"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B32D0C8"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07804EB8"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605895F3"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17D7274" w14:textId="77777777" w:rsidR="00A943A0" w:rsidRPr="00B138F3" w:rsidRDefault="00A943A0" w:rsidP="00A943A0">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lastRenderedPageBreak/>
        <w:t xml:space="preserve">                                                        </w:t>
      </w:r>
      <w:r w:rsidRPr="00B138F3">
        <w:rPr>
          <w:rFonts w:ascii="GHEA Grapalat" w:hAnsi="GHEA Grapalat" w:cs="Sylfaen"/>
          <w:vertAlign w:val="superscript"/>
        </w:rPr>
        <w:t>число, месяц, год</w:t>
      </w:r>
    </w:p>
    <w:p w14:paraId="049CAA8E" w14:textId="77777777" w:rsidR="001005B0" w:rsidRPr="00B138F3" w:rsidRDefault="001005B0" w:rsidP="00B46D58">
      <w:pPr>
        <w:widowControl w:val="0"/>
        <w:spacing w:after="160"/>
        <w:ind w:left="567" w:right="565"/>
        <w:jc w:val="center"/>
        <w:rPr>
          <w:rFonts w:ascii="GHEA Grapalat" w:hAnsi="GHEA Grapalat"/>
          <w:b/>
        </w:rPr>
      </w:pPr>
    </w:p>
    <w:p w14:paraId="0947B7F8" w14:textId="77777777" w:rsidR="001005B0" w:rsidRPr="00B138F3" w:rsidRDefault="001005B0" w:rsidP="00B46D58">
      <w:pPr>
        <w:widowControl w:val="0"/>
        <w:spacing w:after="160"/>
        <w:ind w:left="567" w:right="565"/>
        <w:jc w:val="center"/>
        <w:rPr>
          <w:rFonts w:ascii="GHEA Grapalat" w:hAnsi="GHEA Grapalat"/>
          <w:b/>
        </w:rPr>
      </w:pPr>
    </w:p>
    <w:p w14:paraId="1F696948" w14:textId="77777777" w:rsidR="00A943A0" w:rsidRDefault="00A943A0">
      <w:pPr>
        <w:rPr>
          <w:rFonts w:ascii="GHEA Grapalat" w:hAnsi="GHEA Grapalat"/>
          <w:b/>
        </w:rPr>
      </w:pPr>
      <w:r>
        <w:rPr>
          <w:rFonts w:ascii="GHEA Grapalat" w:hAnsi="GHEA Grapalat"/>
          <w:b/>
        </w:rPr>
        <w:br w:type="page"/>
      </w:r>
    </w:p>
    <w:p w14:paraId="29F8ADDF"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44331F20" w14:textId="409B525E"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w:t>
      </w:r>
      <w:r w:rsidR="00501A30">
        <w:rPr>
          <w:rFonts w:ascii="GHEA Grapalat" w:hAnsi="GHEA Grapalat"/>
          <w:b/>
          <w:sz w:val="24"/>
          <w:szCs w:val="24"/>
        </w:rPr>
        <w:t>SMGHD11-GH-APZB-26/01</w:t>
      </w:r>
      <w:r w:rsidRPr="00B138F3">
        <w:rPr>
          <w:rFonts w:ascii="GHEA Grapalat" w:hAnsi="GHEA Grapalat"/>
          <w:b/>
          <w:sz w:val="24"/>
          <w:szCs w:val="24"/>
        </w:rPr>
        <w:t>---/---</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3"/>
        <w:t>*</w:t>
      </w:r>
    </w:p>
    <w:p w14:paraId="783DE3AA" w14:textId="77777777" w:rsidR="008D352C" w:rsidRPr="00B138F3" w:rsidRDefault="008D352C" w:rsidP="00B46D58">
      <w:pPr>
        <w:widowControl w:val="0"/>
        <w:spacing w:after="160"/>
        <w:ind w:left="-142" w:firstLine="142"/>
        <w:jc w:val="center"/>
        <w:rPr>
          <w:rFonts w:ascii="GHEA Grapalat" w:hAnsi="GHEA Grapalat"/>
          <w:i/>
        </w:rPr>
      </w:pPr>
    </w:p>
    <w:p w14:paraId="7953F72D"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253E7475"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680670C3"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5A20D4E3"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6FC31A45" w14:textId="77777777" w:rsidTr="00F15CED">
        <w:tc>
          <w:tcPr>
            <w:tcW w:w="4643" w:type="dxa"/>
          </w:tcPr>
          <w:p w14:paraId="3893DF75"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1BF060ED"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2AD3AF6C"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15FD7A82"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38519083" w14:textId="77777777" w:rsidR="00071D1C" w:rsidRPr="00B138F3" w:rsidRDefault="00071D1C" w:rsidP="00B46D58">
      <w:pPr>
        <w:widowControl w:val="0"/>
        <w:spacing w:after="160"/>
        <w:ind w:firstLine="709"/>
        <w:jc w:val="both"/>
        <w:rPr>
          <w:rFonts w:ascii="GHEA Grapalat" w:hAnsi="GHEA Grapalat"/>
          <w:b/>
        </w:rPr>
      </w:pPr>
    </w:p>
    <w:p w14:paraId="2C21CFC7"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282CC522"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89379E6" w14:textId="77777777" w:rsidR="00071D1C" w:rsidRPr="00B138F3" w:rsidRDefault="00071D1C" w:rsidP="00B46D58">
      <w:pPr>
        <w:widowControl w:val="0"/>
        <w:spacing w:after="160"/>
        <w:ind w:firstLine="709"/>
        <w:jc w:val="both"/>
        <w:rPr>
          <w:rFonts w:ascii="GHEA Grapalat" w:hAnsi="GHEA Grapalat" w:cs="Times Armenian"/>
        </w:rPr>
      </w:pPr>
    </w:p>
    <w:p w14:paraId="2CB8508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35F570E8"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23F93A6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2B42CEF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3D09FCF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433A94E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96E4CF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578B4F4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166E70A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25E4802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A15F91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4801D0C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08B351F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625B306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5F5C3BC0"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06D234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5EEE4D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58CDA66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6475B44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1290FE9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5F841D6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6A67FE5C"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3295ED6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3CC099E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3DCE97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CF55D1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3BFFF8B1"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5F47BE2"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6F41884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401623A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C635E8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7B2DD068"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27A1198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6A5DDBC2"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2DC4A1C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6B7E41C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65AD5E6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470AA45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14:paraId="7E4FE6D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5A5881C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07792E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564A5E3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7E0D185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76C339F"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D054F9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7FCA9B0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AAB749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3EA41B6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5"/>
        <w:t>18</w:t>
      </w:r>
      <w:r w:rsidR="00C45B20" w:rsidRPr="00B138F3">
        <w:rPr>
          <w:rFonts w:ascii="GHEA Grapalat" w:hAnsi="GHEA Grapalat"/>
        </w:rPr>
        <w:t>.</w:t>
      </w:r>
    </w:p>
    <w:p w14:paraId="38BCC6EA"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3D27E031"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3DD081D5"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03118D8B"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536FB3B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7F4E1905"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6"/>
        <w:t>19</w:t>
      </w:r>
      <w:r w:rsidRPr="00B138F3">
        <w:rPr>
          <w:rFonts w:ascii="GHEA Grapalat" w:hAnsi="GHEA Grapalat"/>
        </w:rPr>
        <w:t>.</w:t>
      </w:r>
    </w:p>
    <w:p w14:paraId="7222C5BB"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3B088CF2"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5213FD0D"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3DFAD18"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700559A"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02E0AD4C"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0064E081"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9056891"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1F8959E4" w14:textId="77777777" w:rsidR="00BE5F44" w:rsidRDefault="00BE5F44" w:rsidP="00B46D58">
      <w:pPr>
        <w:widowControl w:val="0"/>
        <w:tabs>
          <w:tab w:val="left" w:pos="1134"/>
        </w:tabs>
        <w:spacing w:after="160"/>
        <w:ind w:firstLine="567"/>
        <w:jc w:val="both"/>
        <w:rPr>
          <w:rFonts w:ascii="GHEA Grapalat" w:hAnsi="GHEA Grapalat"/>
        </w:rPr>
      </w:pPr>
    </w:p>
    <w:p w14:paraId="734A3387"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00A7A8A0"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3AFCA8DD"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09E6FC9B"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D758ED6"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21F5A15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673BCC0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0F8D5F"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7BAF6B5F" w14:textId="77777777" w:rsidR="00D52566" w:rsidRPr="00B138F3" w:rsidRDefault="00D52566" w:rsidP="00B46D58">
      <w:pPr>
        <w:rPr>
          <w:rFonts w:ascii="GHEA Grapalat" w:hAnsi="GHEA Grapalat"/>
          <w:lang w:val="hy-AM"/>
        </w:rPr>
      </w:pPr>
    </w:p>
    <w:p w14:paraId="13B71114"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7116DF97"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58C8DF5" w14:textId="77777777" w:rsidR="0094684E" w:rsidRPr="00B138F3" w:rsidRDefault="0094684E" w:rsidP="00B46D58">
      <w:pPr>
        <w:widowControl w:val="0"/>
        <w:spacing w:after="160"/>
        <w:jc w:val="center"/>
        <w:rPr>
          <w:rFonts w:ascii="GHEA Grapalat" w:hAnsi="GHEA Grapalat"/>
          <w:lang w:val="hy-AM"/>
        </w:rPr>
      </w:pPr>
    </w:p>
    <w:p w14:paraId="4C2EAB4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356D69E8"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184BC1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8"/>
        <w:t>21</w:t>
      </w:r>
      <w:r w:rsidRPr="00B138F3">
        <w:rPr>
          <w:rFonts w:ascii="GHEA Grapalat" w:hAnsi="GHEA Grapalat"/>
        </w:rPr>
        <w:t>.</w:t>
      </w:r>
    </w:p>
    <w:p w14:paraId="1C301A1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7C65C17D"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w:t>
      </w:r>
      <w:r w:rsidRPr="00B138F3">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6BCD025"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7489FF7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6D1A8B3D"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E5C8BB0"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F67A16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35A7A45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7B577E3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9"/>
        <w:t>22</w:t>
      </w:r>
      <w:r w:rsidRPr="00B138F3">
        <w:rPr>
          <w:rFonts w:ascii="GHEA Grapalat" w:hAnsi="GHEA Grapalat"/>
        </w:rPr>
        <w:t>.</w:t>
      </w:r>
    </w:p>
    <w:p w14:paraId="6692903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00BC5D2F" w:rsidRPr="00B138F3">
        <w:rPr>
          <w:rStyle w:val="af6"/>
          <w:rFonts w:ascii="GHEA Grapalat" w:hAnsi="GHEA Grapalat"/>
        </w:rPr>
        <w:footnoteReference w:customMarkFollows="1" w:id="30"/>
        <w:t>23</w:t>
      </w:r>
      <w:r w:rsidRPr="00B138F3">
        <w:rPr>
          <w:rFonts w:ascii="GHEA Grapalat" w:hAnsi="GHEA Grapalat"/>
        </w:rPr>
        <w:t>.</w:t>
      </w:r>
    </w:p>
    <w:p w14:paraId="1FB3BF0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gramStart"/>
      <w:r w:rsidRPr="00B138F3">
        <w:rPr>
          <w:rFonts w:ascii="GHEA Grapalat" w:hAnsi="GHEA Grapalat"/>
        </w:rPr>
        <w:t>товара</w:t>
      </w:r>
      <w:r w:rsidR="005A3009" w:rsidRPr="00B138F3">
        <w:rPr>
          <w:rFonts w:ascii="GHEA Grapalat" w:hAnsi="GHEA Grapalat"/>
        </w:rPr>
        <w:t>,а</w:t>
      </w:r>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DB49E6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F531BF6"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8.10.</w:t>
      </w:r>
      <w:r>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Pr>
          <w:rFonts w:ascii="Courier New" w:hAnsi="Courier New" w:cs="Courier New"/>
          <w:lang w:val="en-US"/>
        </w:rPr>
        <w:t> </w:t>
      </w:r>
      <w:r>
        <w:rPr>
          <w:rFonts w:ascii="GHEA Grapalat" w:hAnsi="GHEA Grapalat"/>
        </w:rPr>
        <w:t xml:space="preserve">Армения. </w:t>
      </w:r>
    </w:p>
    <w:p w14:paraId="42649B56" w14:textId="77777777" w:rsidR="000078A8" w:rsidRDefault="000078A8" w:rsidP="000078A8">
      <w:pPr>
        <w:widowControl w:val="0"/>
        <w:tabs>
          <w:tab w:val="left" w:pos="1276"/>
        </w:tabs>
        <w:spacing w:after="160"/>
        <w:ind w:firstLine="567"/>
        <w:jc w:val="both"/>
        <w:rPr>
          <w:ins w:id="15" w:author="Inesa Kocharyan" w:date="2025-02-19T10:27:00Z"/>
          <w:rFonts w:ascii="GHEA Grapalat" w:hAnsi="GHEA Grapalat"/>
          <w:spacing w:val="-6"/>
        </w:rPr>
      </w:pPr>
      <w:r>
        <w:rPr>
          <w:rFonts w:ascii="GHEA Grapalat" w:hAnsi="GHEA Grapalat"/>
        </w:rPr>
        <w:t>8.11.</w:t>
      </w:r>
      <w:r>
        <w:rPr>
          <w:rFonts w:ascii="GHEA Grapalat" w:hAnsi="GHEA Grapalat"/>
        </w:rPr>
        <w:tab/>
      </w:r>
      <w:r>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spacing w:val="-6"/>
          <w:lang w:val="en-US"/>
        </w:rPr>
        <w:t> </w:t>
      </w:r>
      <w:r>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Pr>
          <w:rFonts w:ascii="Courier New" w:hAnsi="Courier New" w:cs="Courier New"/>
          <w:spacing w:val="-6"/>
          <w:lang w:val="en-US"/>
        </w:rPr>
        <w:t> </w:t>
      </w:r>
      <w:r>
        <w:rPr>
          <w:rFonts w:ascii="GHEA Grapalat" w:hAnsi="GHEA Grapalat"/>
          <w:spacing w:val="-6"/>
        </w:rPr>
        <w:t>следующего за опубликованием уведомления дня, установленного настоящим пунктом.</w:t>
      </w:r>
      <w:r>
        <w:t xml:space="preserve"> </w:t>
      </w:r>
      <w:r>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28A80C75" w14:textId="77777777" w:rsidR="000078A8" w:rsidRDefault="000078A8" w:rsidP="000078A8">
      <w:pPr>
        <w:widowControl w:val="0"/>
        <w:tabs>
          <w:tab w:val="left" w:pos="1276"/>
        </w:tabs>
        <w:spacing w:after="160"/>
        <w:ind w:firstLine="567"/>
        <w:jc w:val="both"/>
        <w:rPr>
          <w:rFonts w:ascii="GHEA Grapalat" w:hAnsi="GHEA Grapalat"/>
          <w:spacing w:val="-6"/>
        </w:rPr>
      </w:pPr>
      <w:r>
        <w:rPr>
          <w:rFonts w:ascii="GHEA Grapalat" w:eastAsiaTheme="minorHAnsi" w:hAnsi="GHEA Grapalat" w:cstheme="minorBidi"/>
          <w:sz w:val="22"/>
          <w:szCs w:val="22"/>
          <w:lang w:eastAsia="en-US" w:bidi="ar-SA"/>
        </w:rPr>
        <w:t xml:space="preserve">8.12.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w:t>
      </w:r>
      <w:r>
        <w:rPr>
          <w:rFonts w:ascii="GHEA Grapalat" w:eastAsiaTheme="minorHAnsi" w:hAnsi="GHEA Grapalat" w:cstheme="minorBidi"/>
          <w:sz w:val="22"/>
          <w:szCs w:val="22"/>
          <w:lang w:eastAsia="en-US" w:bidi="ar-SA"/>
        </w:rPr>
        <w:lastRenderedPageBreak/>
        <w:t>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Pr>
          <w:rFonts w:ascii="GHEA Grapalat" w:eastAsiaTheme="minorHAnsi" w:hAnsi="GHEA Grapalat" w:cstheme="minorBidi"/>
          <w:sz w:val="22"/>
          <w:szCs w:val="22"/>
          <w:lang w:val="hy-AM" w:eastAsia="en-US" w:bidi="ar-SA"/>
        </w:rPr>
        <w:t xml:space="preserve">. </w:t>
      </w:r>
      <w:r>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Pr>
          <w:rFonts w:ascii="GHEA Grapalat" w:eastAsiaTheme="minorHAnsi" w:hAnsi="GHEA Grapalat" w:cstheme="minorBidi"/>
          <w:sz w:val="22"/>
          <w:szCs w:val="22"/>
          <w:lang w:val="en-US" w:eastAsia="en-US" w:bidi="ar-SA"/>
        </w:rPr>
        <w:t>N</w:t>
      </w:r>
      <w:r>
        <w:rPr>
          <w:rFonts w:ascii="GHEA Grapalat" w:eastAsiaTheme="minorHAnsi" w:hAnsi="GHEA Grapalat" w:cstheme="minorBidi"/>
          <w:sz w:val="22"/>
          <w:szCs w:val="22"/>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Pr>
          <w:rFonts w:ascii="GHEA Grapalat" w:eastAsiaTheme="minorHAnsi" w:hAnsi="GHEA Grapalat" w:cstheme="minorBidi"/>
          <w:sz w:val="20"/>
          <w:szCs w:val="20"/>
          <w:vertAlign w:val="superscript"/>
          <w:lang w:eastAsia="en-US" w:bidi="ar-SA"/>
        </w:rPr>
        <w:t>24</w:t>
      </w:r>
    </w:p>
    <w:p w14:paraId="51F2B2A7" w14:textId="77777777" w:rsidR="000078A8" w:rsidRDefault="000078A8" w:rsidP="000078A8">
      <w:pPr>
        <w:widowControl w:val="0"/>
        <w:tabs>
          <w:tab w:val="left" w:pos="1276"/>
        </w:tabs>
        <w:spacing w:after="160"/>
        <w:ind w:firstLine="567"/>
        <w:jc w:val="both"/>
        <w:rPr>
          <w:rFonts w:ascii="GHEA Grapalat" w:hAnsi="GHEA Grapalat"/>
          <w:spacing w:val="-6"/>
        </w:rPr>
      </w:pPr>
      <w:r>
        <w:rPr>
          <w:rFonts w:ascii="GHEA Grapalat" w:hAnsi="GHEA Grapalat"/>
        </w:rPr>
        <w:t>8.13.</w:t>
      </w:r>
      <w:r>
        <w:rPr>
          <w:rFonts w:ascii="GHEA Grapalat" w:hAnsi="GHEA Grapalat"/>
        </w:rPr>
        <w:tab/>
      </w:r>
      <w:r>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66BC9BD0"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8.14.</w:t>
      </w:r>
      <w:r>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4. к</w:t>
      </w:r>
      <w:r>
        <w:rPr>
          <w:rFonts w:ascii="Courier New" w:hAnsi="Courier New" w:cs="Courier New"/>
          <w:lang w:val="en-US"/>
        </w:rPr>
        <w:t> </w:t>
      </w:r>
      <w:r>
        <w:rPr>
          <w:rFonts w:ascii="GHEA Grapalat" w:hAnsi="GHEA Grapalat"/>
        </w:rPr>
        <w:t>договору считаются неотъемлемой частью договора.</w:t>
      </w:r>
    </w:p>
    <w:p w14:paraId="6CB27106"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8.15.</w:t>
      </w:r>
      <w:r>
        <w:rPr>
          <w:rFonts w:ascii="GHEA Grapalat" w:hAnsi="GHEA Grapalat"/>
        </w:rPr>
        <w:tab/>
        <w:t>К отношениям, связанным с договором, применяется право Республики Армения.</w:t>
      </w:r>
    </w:p>
    <w:p w14:paraId="09DF1C2C"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36D9DB60" w14:textId="77777777" w:rsidTr="0016519F">
        <w:tc>
          <w:tcPr>
            <w:tcW w:w="4536" w:type="dxa"/>
          </w:tcPr>
          <w:p w14:paraId="4F486F9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28EDE91F"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4A150801"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23E0DB9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0455FA4B" w14:textId="77777777" w:rsidR="00071D1C" w:rsidRPr="00B138F3" w:rsidRDefault="00071D1C" w:rsidP="00B46D58">
            <w:pPr>
              <w:widowControl w:val="0"/>
              <w:spacing w:after="160"/>
              <w:jc w:val="center"/>
              <w:rPr>
                <w:rFonts w:ascii="GHEA Grapalat" w:hAnsi="GHEA Grapalat"/>
              </w:rPr>
            </w:pPr>
          </w:p>
        </w:tc>
        <w:tc>
          <w:tcPr>
            <w:tcW w:w="4343" w:type="dxa"/>
          </w:tcPr>
          <w:p w14:paraId="716FC41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7C1C28D"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0F51772A"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435534D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EC1CA97" w14:textId="77777777" w:rsidR="00382B60" w:rsidRDefault="00382B60" w:rsidP="00B46D58">
      <w:pPr>
        <w:widowControl w:val="0"/>
        <w:spacing w:after="160"/>
        <w:ind w:firstLine="567"/>
        <w:jc w:val="both"/>
        <w:rPr>
          <w:rFonts w:ascii="GHEA Grapalat" w:hAnsi="GHEA Grapalat"/>
          <w:i/>
          <w:lang w:val="hy-AM"/>
        </w:rPr>
      </w:pPr>
    </w:p>
    <w:p w14:paraId="4B85DF18"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69CC6632" w14:textId="77777777" w:rsidR="00071D1C" w:rsidRPr="00B138F3" w:rsidRDefault="00071D1C" w:rsidP="00B46D58">
      <w:pPr>
        <w:widowControl w:val="0"/>
        <w:spacing w:after="160"/>
        <w:rPr>
          <w:rFonts w:ascii="GHEA Grapalat" w:hAnsi="GHEA Grapalat"/>
        </w:rPr>
      </w:pPr>
    </w:p>
    <w:p w14:paraId="61797B22"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14:paraId="0C75A19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17C405D4"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6205AC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1"/>
        <w:t>*</w:t>
      </w:r>
    </w:p>
    <w:p w14:paraId="32483A92"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187"/>
        <w:gridCol w:w="2205"/>
        <w:gridCol w:w="1085"/>
        <w:gridCol w:w="1559"/>
        <w:gridCol w:w="1134"/>
        <w:gridCol w:w="850"/>
        <w:gridCol w:w="709"/>
        <w:gridCol w:w="1158"/>
        <w:gridCol w:w="947"/>
      </w:tblGrid>
      <w:tr w:rsidR="00B138F3" w:rsidRPr="00B138F3" w14:paraId="32EF79E7" w14:textId="77777777" w:rsidTr="00317BD2">
        <w:trPr>
          <w:jc w:val="center"/>
        </w:trPr>
        <w:tc>
          <w:tcPr>
            <w:tcW w:w="16350" w:type="dxa"/>
            <w:gridSpan w:val="12"/>
          </w:tcPr>
          <w:p w14:paraId="17FBD38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4552CDA2" w14:textId="77777777" w:rsidTr="00386738">
        <w:trPr>
          <w:trHeight w:val="219"/>
          <w:jc w:val="center"/>
        </w:trPr>
        <w:tc>
          <w:tcPr>
            <w:tcW w:w="1242" w:type="dxa"/>
            <w:vMerge w:val="restart"/>
            <w:vAlign w:val="center"/>
          </w:tcPr>
          <w:p w14:paraId="282456C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1522E60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76DFF93A"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187" w:type="dxa"/>
            <w:vMerge w:val="restart"/>
            <w:vAlign w:val="center"/>
          </w:tcPr>
          <w:p w14:paraId="09691FFB"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32"/>
              <w:t>**</w:t>
            </w:r>
          </w:p>
        </w:tc>
        <w:tc>
          <w:tcPr>
            <w:tcW w:w="2205" w:type="dxa"/>
            <w:vMerge w:val="restart"/>
            <w:vAlign w:val="center"/>
          </w:tcPr>
          <w:p w14:paraId="20FCA80B"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17C768E4"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580FC3D3"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6FD85D0D"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5A76AF09"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1625DB1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6F6541DD" w14:textId="77777777" w:rsidTr="00386738">
        <w:trPr>
          <w:trHeight w:val="972"/>
          <w:jc w:val="center"/>
        </w:trPr>
        <w:tc>
          <w:tcPr>
            <w:tcW w:w="1242" w:type="dxa"/>
            <w:vMerge/>
            <w:vAlign w:val="center"/>
          </w:tcPr>
          <w:p w14:paraId="14A7963F"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7C3BB2EB"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194BDEE1" w14:textId="77777777" w:rsidR="00071D1C" w:rsidRPr="00B138F3" w:rsidRDefault="00071D1C" w:rsidP="00B46D58">
            <w:pPr>
              <w:widowControl w:val="0"/>
              <w:jc w:val="center"/>
              <w:rPr>
                <w:rFonts w:ascii="GHEA Grapalat" w:hAnsi="GHEA Grapalat"/>
                <w:sz w:val="16"/>
                <w:szCs w:val="16"/>
              </w:rPr>
            </w:pPr>
          </w:p>
        </w:tc>
        <w:tc>
          <w:tcPr>
            <w:tcW w:w="1187" w:type="dxa"/>
            <w:vMerge/>
            <w:vAlign w:val="center"/>
          </w:tcPr>
          <w:p w14:paraId="0EB21ACF" w14:textId="77777777" w:rsidR="00071D1C" w:rsidRPr="00B138F3" w:rsidRDefault="00071D1C" w:rsidP="00B46D58">
            <w:pPr>
              <w:widowControl w:val="0"/>
              <w:jc w:val="center"/>
              <w:rPr>
                <w:rFonts w:ascii="GHEA Grapalat" w:hAnsi="GHEA Grapalat"/>
                <w:sz w:val="16"/>
                <w:szCs w:val="16"/>
              </w:rPr>
            </w:pPr>
          </w:p>
        </w:tc>
        <w:tc>
          <w:tcPr>
            <w:tcW w:w="2205" w:type="dxa"/>
            <w:vMerge/>
            <w:vAlign w:val="center"/>
          </w:tcPr>
          <w:p w14:paraId="61BB2C19"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64979E0F"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2797A3A1"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7F6D2CD4" w14:textId="77777777" w:rsidR="00071D1C" w:rsidRPr="00B138F3" w:rsidRDefault="00071D1C" w:rsidP="00B46D58">
            <w:pPr>
              <w:widowControl w:val="0"/>
              <w:jc w:val="center"/>
              <w:rPr>
                <w:rFonts w:ascii="GHEA Grapalat" w:hAnsi="GHEA Grapalat"/>
                <w:sz w:val="16"/>
                <w:szCs w:val="16"/>
              </w:rPr>
            </w:pPr>
          </w:p>
        </w:tc>
        <w:tc>
          <w:tcPr>
            <w:tcW w:w="850" w:type="dxa"/>
            <w:vMerge/>
            <w:vAlign w:val="center"/>
          </w:tcPr>
          <w:p w14:paraId="1A5DBCF3" w14:textId="77777777" w:rsidR="00071D1C" w:rsidRPr="00B138F3" w:rsidRDefault="00071D1C" w:rsidP="00B46D58">
            <w:pPr>
              <w:widowControl w:val="0"/>
              <w:jc w:val="center"/>
              <w:rPr>
                <w:rFonts w:ascii="GHEA Grapalat" w:hAnsi="GHEA Grapalat"/>
                <w:sz w:val="16"/>
                <w:szCs w:val="16"/>
              </w:rPr>
            </w:pPr>
          </w:p>
        </w:tc>
        <w:tc>
          <w:tcPr>
            <w:tcW w:w="709" w:type="dxa"/>
            <w:vAlign w:val="center"/>
          </w:tcPr>
          <w:p w14:paraId="19267A8A"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7437C5D0"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1AACB9EC"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33"/>
              <w:t>***</w:t>
            </w:r>
          </w:p>
        </w:tc>
      </w:tr>
      <w:tr w:rsidR="00F64476" w:rsidRPr="00B138F3" w14:paraId="6933902C" w14:textId="77777777" w:rsidTr="00F64476">
        <w:trPr>
          <w:trHeight w:val="246"/>
          <w:jc w:val="center"/>
        </w:trPr>
        <w:tc>
          <w:tcPr>
            <w:tcW w:w="1242" w:type="dxa"/>
            <w:vAlign w:val="center"/>
          </w:tcPr>
          <w:p w14:paraId="1A9C9ECB" w14:textId="77777777" w:rsidR="00F64476" w:rsidRPr="00DD2F5B" w:rsidRDefault="00F64476" w:rsidP="00F64476">
            <w:pPr>
              <w:widowControl w:val="0"/>
              <w:jc w:val="center"/>
              <w:rPr>
                <w:rFonts w:ascii="GHEA Grapalat" w:hAnsi="GHEA Grapalat"/>
                <w:sz w:val="16"/>
                <w:szCs w:val="16"/>
                <w:lang w:val="hy-AM"/>
              </w:rPr>
            </w:pPr>
            <w:r>
              <w:rPr>
                <w:rFonts w:ascii="GHEA Grapalat" w:hAnsi="GHEA Grapalat"/>
                <w:sz w:val="16"/>
                <w:szCs w:val="16"/>
                <w:lang w:val="hy-AM"/>
              </w:rPr>
              <w:t>1</w:t>
            </w:r>
          </w:p>
        </w:tc>
        <w:tc>
          <w:tcPr>
            <w:tcW w:w="2715" w:type="dxa"/>
            <w:vAlign w:val="center"/>
          </w:tcPr>
          <w:p w14:paraId="05848D9E" w14:textId="3C9AD968" w:rsidR="00F64476" w:rsidRPr="00B3789B" w:rsidRDefault="00F64476" w:rsidP="00F64476">
            <w:pPr>
              <w:jc w:val="center"/>
              <w:rPr>
                <w:rFonts w:ascii="GHEA Grapalat" w:hAnsi="GHEA Grapalat"/>
                <w:sz w:val="20"/>
                <w:szCs w:val="20"/>
              </w:rPr>
            </w:pPr>
            <w:r>
              <w:rPr>
                <w:rFonts w:ascii="GHEA Grapalat" w:hAnsi="GHEA Grapalat" w:cs="Calibri"/>
                <w:sz w:val="20"/>
                <w:szCs w:val="20"/>
              </w:rPr>
              <w:t>03222100</w:t>
            </w:r>
          </w:p>
        </w:tc>
        <w:tc>
          <w:tcPr>
            <w:tcW w:w="1559" w:type="dxa"/>
            <w:vAlign w:val="center"/>
          </w:tcPr>
          <w:p w14:paraId="49399EE5" w14:textId="6F93A860" w:rsidR="00F64476" w:rsidRPr="004030EC" w:rsidRDefault="00F64476" w:rsidP="00F64476">
            <w:pPr>
              <w:jc w:val="center"/>
              <w:rPr>
                <w:rFonts w:ascii="GHEA Grapalat" w:hAnsi="GHEA Grapalat"/>
                <w:sz w:val="20"/>
                <w:szCs w:val="20"/>
              </w:rPr>
            </w:pPr>
            <w:r w:rsidRPr="00845C15">
              <w:rPr>
                <w:rFonts w:ascii="GHEA Grapalat" w:hAnsi="GHEA Grapalat"/>
              </w:rPr>
              <w:t>Банан</w:t>
            </w:r>
          </w:p>
        </w:tc>
        <w:tc>
          <w:tcPr>
            <w:tcW w:w="1187" w:type="dxa"/>
          </w:tcPr>
          <w:p w14:paraId="42918F62" w14:textId="2667A00D" w:rsidR="00F64476" w:rsidRPr="00A71D81" w:rsidRDefault="00F64476" w:rsidP="00F64476">
            <w:pPr>
              <w:jc w:val="center"/>
              <w:rPr>
                <w:rFonts w:ascii="GHEA Grapalat" w:hAnsi="GHEA Grapalat"/>
                <w:sz w:val="20"/>
              </w:rPr>
            </w:pPr>
          </w:p>
        </w:tc>
        <w:tc>
          <w:tcPr>
            <w:tcW w:w="2205" w:type="dxa"/>
            <w:vAlign w:val="center"/>
          </w:tcPr>
          <w:p w14:paraId="6536746C" w14:textId="0410618B" w:rsidR="00F64476" w:rsidRPr="00DA19C1" w:rsidRDefault="00F64476" w:rsidP="00F64476">
            <w:pPr>
              <w:jc w:val="center"/>
              <w:rPr>
                <w:rFonts w:ascii="GHEA Grapalat" w:hAnsi="GHEA Grapalat"/>
                <w:sz w:val="20"/>
                <w:lang w:val="hy-AM"/>
              </w:rPr>
            </w:pPr>
            <w:r w:rsidRPr="00DA19C1">
              <w:rPr>
                <w:rFonts w:ascii="GHEA Grapalat" w:hAnsi="GHEA Grapalat"/>
                <w:sz w:val="16"/>
                <w:szCs w:val="18"/>
                <w:lang w:val="hy-AM"/>
              </w:rPr>
              <w:t>Бананы свежие, спелые, незрелые, не перезрелые, II группы плодоношения, ГОСТ 4427-82. безопасность и маркировка в соответствии со статьей 9 Закона РА О безопасности пищевых продуктов</w:t>
            </w:r>
          </w:p>
        </w:tc>
        <w:tc>
          <w:tcPr>
            <w:tcW w:w="1085" w:type="dxa"/>
            <w:vAlign w:val="center"/>
          </w:tcPr>
          <w:p w14:paraId="751D3A8F" w14:textId="77777777" w:rsidR="00F64476" w:rsidRPr="00804DC8" w:rsidRDefault="00F64476" w:rsidP="00F64476">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7D5C6C4B" w14:textId="77777777" w:rsidR="00F64476" w:rsidRPr="006853F7" w:rsidRDefault="00F64476" w:rsidP="00F64476">
            <w:pPr>
              <w:jc w:val="center"/>
              <w:rPr>
                <w:rFonts w:ascii="GHEA Grapalat" w:hAnsi="GHEA Grapalat"/>
                <w:sz w:val="20"/>
                <w:szCs w:val="20"/>
              </w:rPr>
            </w:pPr>
          </w:p>
        </w:tc>
        <w:tc>
          <w:tcPr>
            <w:tcW w:w="1134" w:type="dxa"/>
            <w:vAlign w:val="center"/>
          </w:tcPr>
          <w:p w14:paraId="5DB36C42" w14:textId="77777777" w:rsidR="00F64476" w:rsidRPr="006853F7" w:rsidRDefault="00F64476" w:rsidP="00F64476">
            <w:pPr>
              <w:jc w:val="center"/>
              <w:rPr>
                <w:rFonts w:ascii="GHEA Grapalat" w:hAnsi="GHEA Grapalat"/>
                <w:sz w:val="20"/>
                <w:szCs w:val="20"/>
              </w:rPr>
            </w:pPr>
          </w:p>
        </w:tc>
        <w:tc>
          <w:tcPr>
            <w:tcW w:w="850" w:type="dxa"/>
            <w:vAlign w:val="center"/>
          </w:tcPr>
          <w:p w14:paraId="474D1949" w14:textId="03ACA3C3" w:rsidR="00F64476" w:rsidRPr="00D43C96" w:rsidRDefault="00F64476" w:rsidP="00F64476">
            <w:pPr>
              <w:jc w:val="center"/>
              <w:rPr>
                <w:rFonts w:ascii="GHEA Grapalat" w:hAnsi="GHEA Grapalat"/>
                <w:sz w:val="20"/>
                <w:szCs w:val="20"/>
              </w:rPr>
            </w:pPr>
            <w:r>
              <w:rPr>
                <w:rFonts w:ascii="Arial" w:hAnsi="Arial" w:cs="Arial"/>
                <w:color w:val="000000"/>
                <w:sz w:val="20"/>
                <w:szCs w:val="20"/>
              </w:rPr>
              <w:t>1455</w:t>
            </w:r>
          </w:p>
        </w:tc>
        <w:tc>
          <w:tcPr>
            <w:tcW w:w="709" w:type="dxa"/>
            <w:vAlign w:val="center"/>
          </w:tcPr>
          <w:p w14:paraId="73CFE247" w14:textId="6EC94FD6" w:rsidR="00F64476" w:rsidRDefault="00F64476" w:rsidP="00F64476">
            <w:pPr>
              <w:jc w:val="center"/>
            </w:pPr>
            <w:r>
              <w:rPr>
                <w:rFonts w:ascii="GHEA Grapalat" w:hAnsi="GHEA Grapalat" w:cs="Arial"/>
                <w:color w:val="222222"/>
                <w:sz w:val="18"/>
                <w:szCs w:val="18"/>
                <w:shd w:val="clear" w:color="auto" w:fill="FFFFFF"/>
                <w:lang w:val="hy-AM"/>
              </w:rPr>
              <w:t>Г. Гюмри, Ул.  А. Хачатрян 27 квартал</w:t>
            </w:r>
          </w:p>
        </w:tc>
        <w:tc>
          <w:tcPr>
            <w:tcW w:w="1158" w:type="dxa"/>
            <w:vAlign w:val="center"/>
          </w:tcPr>
          <w:p w14:paraId="0928B90E" w14:textId="77777777" w:rsidR="00F64476" w:rsidRPr="00E21EA7" w:rsidRDefault="00F64476" w:rsidP="00F6447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vAlign w:val="center"/>
          </w:tcPr>
          <w:p w14:paraId="7A4FF9EA" w14:textId="03D2EE45" w:rsidR="00F64476" w:rsidRPr="00F64476" w:rsidRDefault="00F64476" w:rsidP="00F64476">
            <w:pPr>
              <w:jc w:val="center"/>
              <w:rPr>
                <w:rFonts w:ascii="GHEA Grapalat" w:hAnsi="GHEA Grapalat"/>
                <w:sz w:val="20"/>
                <w:szCs w:val="20"/>
              </w:rPr>
            </w:pPr>
            <w:r w:rsidRPr="00F64476">
              <w:rPr>
                <w:rFonts w:ascii="GHEA Grapalat" w:hAnsi="GHEA Grapalat"/>
                <w:sz w:val="20"/>
                <w:szCs w:val="20"/>
              </w:rPr>
              <w:t xml:space="preserve">В случае выделения финансовых средств, после вступления в силу соглашения, </w:t>
            </w:r>
            <w:r w:rsidRPr="00F64476">
              <w:rPr>
                <w:rFonts w:ascii="GHEA Grapalat" w:hAnsi="GHEA Grapalat"/>
                <w:sz w:val="20"/>
                <w:szCs w:val="20"/>
              </w:rPr>
              <w:lastRenderedPageBreak/>
              <w:t>заключаемого между сторонами, — до 25.05.2026.</w:t>
            </w:r>
          </w:p>
        </w:tc>
      </w:tr>
      <w:tr w:rsidR="00F64476" w:rsidRPr="00B138F3" w14:paraId="6291E34E" w14:textId="77777777" w:rsidTr="00F64476">
        <w:trPr>
          <w:trHeight w:val="246"/>
          <w:jc w:val="center"/>
        </w:trPr>
        <w:tc>
          <w:tcPr>
            <w:tcW w:w="1242" w:type="dxa"/>
            <w:vAlign w:val="center"/>
          </w:tcPr>
          <w:p w14:paraId="7A2EE616" w14:textId="77777777" w:rsidR="00F64476" w:rsidRPr="00DD2F5B" w:rsidRDefault="00F64476" w:rsidP="00F64476">
            <w:pPr>
              <w:widowControl w:val="0"/>
              <w:jc w:val="center"/>
              <w:rPr>
                <w:rFonts w:ascii="GHEA Grapalat" w:hAnsi="GHEA Grapalat"/>
                <w:sz w:val="16"/>
                <w:szCs w:val="16"/>
                <w:lang w:val="hy-AM"/>
              </w:rPr>
            </w:pPr>
            <w:r>
              <w:rPr>
                <w:rFonts w:ascii="GHEA Grapalat" w:hAnsi="GHEA Grapalat"/>
                <w:sz w:val="16"/>
                <w:szCs w:val="16"/>
                <w:lang w:val="hy-AM"/>
              </w:rPr>
              <w:lastRenderedPageBreak/>
              <w:t>2</w:t>
            </w:r>
          </w:p>
        </w:tc>
        <w:tc>
          <w:tcPr>
            <w:tcW w:w="2715" w:type="dxa"/>
            <w:vAlign w:val="center"/>
          </w:tcPr>
          <w:p w14:paraId="743DCEBA" w14:textId="7D8E047B" w:rsidR="00F64476" w:rsidRPr="00B3789B" w:rsidRDefault="00F64476" w:rsidP="00F64476">
            <w:pPr>
              <w:jc w:val="center"/>
              <w:rPr>
                <w:rFonts w:ascii="GHEA Grapalat" w:hAnsi="GHEA Grapalat"/>
                <w:sz w:val="20"/>
                <w:szCs w:val="20"/>
              </w:rPr>
            </w:pPr>
            <w:r>
              <w:rPr>
                <w:rFonts w:ascii="GHEA Grapalat" w:hAnsi="GHEA Grapalat" w:cs="Calibri"/>
                <w:sz w:val="20"/>
                <w:szCs w:val="20"/>
              </w:rPr>
              <w:t>15811130</w:t>
            </w:r>
          </w:p>
        </w:tc>
        <w:tc>
          <w:tcPr>
            <w:tcW w:w="1559" w:type="dxa"/>
            <w:vAlign w:val="center"/>
          </w:tcPr>
          <w:p w14:paraId="0230B5C7" w14:textId="0EAF5D4B" w:rsidR="00F64476" w:rsidRPr="004030EC" w:rsidRDefault="00F64476" w:rsidP="00F64476">
            <w:pPr>
              <w:jc w:val="center"/>
              <w:rPr>
                <w:rFonts w:ascii="GHEA Grapalat" w:hAnsi="GHEA Grapalat"/>
                <w:sz w:val="20"/>
                <w:szCs w:val="20"/>
              </w:rPr>
            </w:pPr>
            <w:r w:rsidRPr="00845C15">
              <w:rPr>
                <w:rFonts w:ascii="GHEA Grapalat" w:hAnsi="GHEA Grapalat"/>
              </w:rPr>
              <w:t>Булочка</w:t>
            </w:r>
          </w:p>
        </w:tc>
        <w:tc>
          <w:tcPr>
            <w:tcW w:w="1187" w:type="dxa"/>
          </w:tcPr>
          <w:p w14:paraId="21BA3EAE" w14:textId="7073D8DA" w:rsidR="00F64476" w:rsidRPr="00A71D81" w:rsidRDefault="00F64476" w:rsidP="00F64476">
            <w:pPr>
              <w:jc w:val="center"/>
              <w:rPr>
                <w:rFonts w:ascii="GHEA Grapalat" w:hAnsi="GHEA Grapalat"/>
                <w:sz w:val="20"/>
              </w:rPr>
            </w:pPr>
          </w:p>
        </w:tc>
        <w:tc>
          <w:tcPr>
            <w:tcW w:w="2205" w:type="dxa"/>
          </w:tcPr>
          <w:p w14:paraId="01035336" w14:textId="34DE7EF0" w:rsidR="00F64476" w:rsidRPr="00804DC8" w:rsidRDefault="00F64476" w:rsidP="00F64476">
            <w:pPr>
              <w:jc w:val="center"/>
              <w:rPr>
                <w:rFonts w:ascii="GHEA Grapalat" w:hAnsi="GHEA Grapalat"/>
                <w:sz w:val="20"/>
                <w:lang w:val="hy-AM"/>
              </w:rPr>
            </w:pPr>
            <w:r w:rsidRPr="00DA19C1">
              <w:rPr>
                <w:rFonts w:ascii="GHEA Grapalat" w:hAnsi="GHEA Grapalat"/>
                <w:sz w:val="20"/>
                <w:lang w:val="hy-AM"/>
              </w:rPr>
              <w:t xml:space="preserve">булочка свежая, приготовленная из пшеничной муки, вес: 60 г на штуку. остаточный срок годности не менее 95%. безопасность согласно № 2-III-4.9-01-2010 требования, предъявляемые к гигиеническим нормативам, безопасности, маркировке и упаковке, в соответствии со статьей 9 Закона РА "О безопасности пищевых продуктов". обязательное условие: перевозка пищевых продуктов должна осуществляться транспортными </w:t>
            </w:r>
            <w:r w:rsidRPr="00DA19C1">
              <w:rPr>
                <w:rFonts w:ascii="GHEA Grapalat" w:hAnsi="GHEA Grapalat"/>
                <w:sz w:val="20"/>
                <w:lang w:val="hy-AM"/>
              </w:rPr>
              <w:lastRenderedPageBreak/>
              <w:t>средствами, соответствующими требованиям, установленным правовыми актами в области безопасности пищевых продуктов:</w:t>
            </w:r>
          </w:p>
        </w:tc>
        <w:tc>
          <w:tcPr>
            <w:tcW w:w="1085" w:type="dxa"/>
            <w:vAlign w:val="center"/>
          </w:tcPr>
          <w:p w14:paraId="779BF95C" w14:textId="221A1B91" w:rsidR="00F64476" w:rsidRPr="00DA19C1" w:rsidRDefault="00F64476" w:rsidP="00F64476">
            <w:pPr>
              <w:jc w:val="center"/>
              <w:rPr>
                <w:rFonts w:ascii="GHEA Grapalat" w:hAnsi="GHEA Grapalat"/>
                <w:sz w:val="20"/>
                <w:szCs w:val="20"/>
              </w:rPr>
            </w:pPr>
            <w:proofErr w:type="spellStart"/>
            <w:r>
              <w:rPr>
                <w:rFonts w:ascii="GHEA Grapalat" w:hAnsi="GHEA Grapalat"/>
                <w:sz w:val="20"/>
                <w:szCs w:val="20"/>
              </w:rPr>
              <w:lastRenderedPageBreak/>
              <w:t>шт</w:t>
            </w:r>
            <w:proofErr w:type="spellEnd"/>
          </w:p>
        </w:tc>
        <w:tc>
          <w:tcPr>
            <w:tcW w:w="1559" w:type="dxa"/>
            <w:vAlign w:val="center"/>
          </w:tcPr>
          <w:p w14:paraId="35BA27D9" w14:textId="77777777" w:rsidR="00F64476" w:rsidRPr="006853F7" w:rsidRDefault="00F64476" w:rsidP="00F64476">
            <w:pPr>
              <w:jc w:val="center"/>
              <w:rPr>
                <w:rFonts w:ascii="GHEA Grapalat" w:hAnsi="GHEA Grapalat"/>
                <w:sz w:val="20"/>
                <w:szCs w:val="20"/>
                <w:lang w:val="hy-AM"/>
              </w:rPr>
            </w:pPr>
          </w:p>
        </w:tc>
        <w:tc>
          <w:tcPr>
            <w:tcW w:w="1134" w:type="dxa"/>
            <w:vAlign w:val="center"/>
          </w:tcPr>
          <w:p w14:paraId="419784BA" w14:textId="77777777" w:rsidR="00F64476" w:rsidRPr="006853F7" w:rsidRDefault="00F64476" w:rsidP="00F64476">
            <w:pPr>
              <w:jc w:val="center"/>
              <w:rPr>
                <w:rFonts w:ascii="GHEA Grapalat" w:hAnsi="GHEA Grapalat"/>
                <w:sz w:val="20"/>
                <w:szCs w:val="20"/>
                <w:lang w:val="hy-AM"/>
              </w:rPr>
            </w:pPr>
          </w:p>
        </w:tc>
        <w:tc>
          <w:tcPr>
            <w:tcW w:w="850" w:type="dxa"/>
            <w:vAlign w:val="center"/>
          </w:tcPr>
          <w:p w14:paraId="6CCBA5B0" w14:textId="2860D387" w:rsidR="00F64476" w:rsidRPr="00D43C96" w:rsidRDefault="00F64476" w:rsidP="00F64476">
            <w:pPr>
              <w:jc w:val="center"/>
              <w:rPr>
                <w:rFonts w:ascii="GHEA Grapalat" w:hAnsi="GHEA Grapalat"/>
                <w:sz w:val="20"/>
                <w:szCs w:val="20"/>
                <w:lang w:val="hy-AM"/>
              </w:rPr>
            </w:pPr>
            <w:r>
              <w:rPr>
                <w:rFonts w:ascii="Arial" w:hAnsi="Arial" w:cs="Arial"/>
                <w:color w:val="000000"/>
                <w:sz w:val="20"/>
                <w:szCs w:val="20"/>
              </w:rPr>
              <w:t>33939</w:t>
            </w:r>
          </w:p>
        </w:tc>
        <w:tc>
          <w:tcPr>
            <w:tcW w:w="709" w:type="dxa"/>
            <w:vAlign w:val="center"/>
          </w:tcPr>
          <w:p w14:paraId="5BA05423" w14:textId="361C7963" w:rsidR="00F64476" w:rsidRDefault="00F64476" w:rsidP="00F64476">
            <w:pPr>
              <w:jc w:val="center"/>
            </w:pPr>
            <w:r>
              <w:rPr>
                <w:rFonts w:ascii="GHEA Grapalat" w:hAnsi="GHEA Grapalat" w:cs="Arial"/>
                <w:color w:val="222222"/>
                <w:sz w:val="18"/>
                <w:szCs w:val="18"/>
                <w:shd w:val="clear" w:color="auto" w:fill="FFFFFF"/>
                <w:lang w:val="hy-AM"/>
              </w:rPr>
              <w:t>Г. Гюмри, Ул.  А. Хачатрян 27 квартал</w:t>
            </w:r>
          </w:p>
        </w:tc>
        <w:tc>
          <w:tcPr>
            <w:tcW w:w="1158" w:type="dxa"/>
            <w:vAlign w:val="center"/>
          </w:tcPr>
          <w:p w14:paraId="30C89EA7" w14:textId="77777777" w:rsidR="00F64476" w:rsidRPr="00E21EA7" w:rsidRDefault="00F64476" w:rsidP="00F6447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vAlign w:val="center"/>
          </w:tcPr>
          <w:p w14:paraId="1B7B41A4" w14:textId="2A9FA28C" w:rsidR="00F64476" w:rsidRPr="00F64476" w:rsidRDefault="00F64476" w:rsidP="00F64476">
            <w:pPr>
              <w:jc w:val="center"/>
              <w:rPr>
                <w:rFonts w:ascii="GHEA Grapalat" w:hAnsi="GHEA Grapalat"/>
                <w:sz w:val="20"/>
                <w:szCs w:val="20"/>
              </w:rPr>
            </w:pPr>
            <w:r w:rsidRPr="00F64476">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F64476" w:rsidRPr="00B138F3" w14:paraId="7614FE9E" w14:textId="77777777" w:rsidTr="00F64476">
        <w:trPr>
          <w:trHeight w:val="246"/>
          <w:jc w:val="center"/>
        </w:trPr>
        <w:tc>
          <w:tcPr>
            <w:tcW w:w="1242" w:type="dxa"/>
            <w:vAlign w:val="center"/>
          </w:tcPr>
          <w:p w14:paraId="11CA000E" w14:textId="77777777" w:rsidR="00F64476" w:rsidRPr="00DD2F5B" w:rsidRDefault="00F64476" w:rsidP="00F64476">
            <w:pPr>
              <w:widowControl w:val="0"/>
              <w:jc w:val="center"/>
              <w:rPr>
                <w:rFonts w:ascii="GHEA Grapalat" w:hAnsi="GHEA Grapalat"/>
                <w:sz w:val="16"/>
                <w:szCs w:val="16"/>
                <w:lang w:val="hy-AM"/>
              </w:rPr>
            </w:pPr>
            <w:r>
              <w:rPr>
                <w:rFonts w:ascii="GHEA Grapalat" w:hAnsi="GHEA Grapalat"/>
                <w:sz w:val="16"/>
                <w:szCs w:val="16"/>
                <w:lang w:val="hy-AM"/>
              </w:rPr>
              <w:lastRenderedPageBreak/>
              <w:t>3</w:t>
            </w:r>
          </w:p>
        </w:tc>
        <w:tc>
          <w:tcPr>
            <w:tcW w:w="2715" w:type="dxa"/>
            <w:vAlign w:val="center"/>
          </w:tcPr>
          <w:p w14:paraId="0D70CEF6" w14:textId="07018BA2" w:rsidR="00F64476" w:rsidRPr="00B3789B" w:rsidRDefault="00F64476" w:rsidP="00F64476">
            <w:pPr>
              <w:jc w:val="center"/>
              <w:rPr>
                <w:rFonts w:ascii="GHEA Grapalat" w:hAnsi="GHEA Grapalat"/>
                <w:sz w:val="20"/>
                <w:szCs w:val="20"/>
              </w:rPr>
            </w:pPr>
            <w:r>
              <w:rPr>
                <w:rFonts w:ascii="GHEA Grapalat" w:hAnsi="GHEA Grapalat" w:cs="Calibri"/>
                <w:sz w:val="20"/>
                <w:szCs w:val="20"/>
              </w:rPr>
              <w:t>03222128</w:t>
            </w:r>
          </w:p>
        </w:tc>
        <w:tc>
          <w:tcPr>
            <w:tcW w:w="1559" w:type="dxa"/>
            <w:vAlign w:val="center"/>
          </w:tcPr>
          <w:p w14:paraId="3BC07DD9" w14:textId="789AC7CE" w:rsidR="00F64476" w:rsidRPr="004030EC" w:rsidRDefault="00F64476" w:rsidP="00F64476">
            <w:pPr>
              <w:jc w:val="center"/>
              <w:rPr>
                <w:rFonts w:ascii="GHEA Grapalat" w:hAnsi="GHEA Grapalat"/>
                <w:sz w:val="20"/>
                <w:szCs w:val="20"/>
              </w:rPr>
            </w:pPr>
            <w:r w:rsidRPr="00845C15">
              <w:rPr>
                <w:rFonts w:ascii="GHEA Grapalat" w:hAnsi="GHEA Grapalat"/>
              </w:rPr>
              <w:t>Яблоко</w:t>
            </w:r>
          </w:p>
        </w:tc>
        <w:tc>
          <w:tcPr>
            <w:tcW w:w="1187" w:type="dxa"/>
          </w:tcPr>
          <w:p w14:paraId="62A8B670" w14:textId="27532400" w:rsidR="00F64476" w:rsidRPr="00A71D81" w:rsidRDefault="00F64476" w:rsidP="00F64476">
            <w:pPr>
              <w:jc w:val="center"/>
              <w:rPr>
                <w:rFonts w:ascii="GHEA Grapalat" w:hAnsi="GHEA Grapalat"/>
                <w:sz w:val="20"/>
              </w:rPr>
            </w:pPr>
          </w:p>
        </w:tc>
        <w:tc>
          <w:tcPr>
            <w:tcW w:w="2205" w:type="dxa"/>
          </w:tcPr>
          <w:p w14:paraId="7D6BC0E6" w14:textId="55B9C31B" w:rsidR="00F64476" w:rsidRPr="00804DC8" w:rsidRDefault="00F64476" w:rsidP="00F64476">
            <w:pPr>
              <w:jc w:val="center"/>
              <w:rPr>
                <w:rFonts w:ascii="GHEA Grapalat" w:hAnsi="GHEA Grapalat"/>
                <w:sz w:val="20"/>
                <w:lang w:val="hy-AM"/>
              </w:rPr>
            </w:pPr>
            <w:r w:rsidRPr="00DA19C1">
              <w:rPr>
                <w:rFonts w:ascii="GHEA Grapalat" w:hAnsi="GHEA Grapalat"/>
                <w:sz w:val="20"/>
                <w:lang w:val="hy-AM"/>
              </w:rPr>
              <w:t xml:space="preserve">булочка свежая, приготовленная из пшеничной муки, вес: 60 г на штуку. остаточный срок годности не менее 95%. безопас-ность сустава № 2-III-4.9-01-2010 требования, предъявляемые к гигиеническим нормативам, безопастности, маркировке и упаковке, в связи со статьями 9 Закона РА "О безопастность пищевых продуктов". обязательное условие: перевозка пищевых продуктов должна осуществляться транспортными средствами, соответствующими </w:t>
            </w:r>
            <w:r w:rsidRPr="00DA19C1">
              <w:rPr>
                <w:rFonts w:ascii="GHEA Grapalat" w:hAnsi="GHEA Grapalat"/>
                <w:sz w:val="20"/>
                <w:lang w:val="hy-AM"/>
              </w:rPr>
              <w:lastRenderedPageBreak/>
              <w:t>требованиям, установленным правовыми актами в области безопасности пищевых продуктов:</w:t>
            </w:r>
          </w:p>
        </w:tc>
        <w:tc>
          <w:tcPr>
            <w:tcW w:w="1085" w:type="dxa"/>
            <w:vAlign w:val="center"/>
          </w:tcPr>
          <w:p w14:paraId="29D42C12" w14:textId="77777777" w:rsidR="00F64476" w:rsidRPr="00804DC8" w:rsidRDefault="00F64476" w:rsidP="00F64476">
            <w:pPr>
              <w:jc w:val="center"/>
              <w:rPr>
                <w:rFonts w:ascii="GHEA Grapalat" w:hAnsi="GHEA Grapalat"/>
                <w:sz w:val="20"/>
                <w:szCs w:val="20"/>
                <w:lang w:val="hy-AM"/>
              </w:rPr>
            </w:pPr>
            <w:r>
              <w:rPr>
                <w:rFonts w:ascii="GHEA Grapalat" w:hAnsi="GHEA Grapalat" w:cs="Arial"/>
                <w:sz w:val="20"/>
                <w:szCs w:val="20"/>
              </w:rPr>
              <w:lastRenderedPageBreak/>
              <w:t>кг</w:t>
            </w:r>
          </w:p>
        </w:tc>
        <w:tc>
          <w:tcPr>
            <w:tcW w:w="1559" w:type="dxa"/>
            <w:vAlign w:val="center"/>
          </w:tcPr>
          <w:p w14:paraId="4BAB7366" w14:textId="77777777" w:rsidR="00F64476" w:rsidRPr="006853F7" w:rsidRDefault="00F64476" w:rsidP="00F64476">
            <w:pPr>
              <w:jc w:val="center"/>
              <w:rPr>
                <w:rFonts w:ascii="GHEA Grapalat" w:hAnsi="GHEA Grapalat"/>
                <w:sz w:val="20"/>
                <w:szCs w:val="20"/>
                <w:lang w:val="hy-AM"/>
              </w:rPr>
            </w:pPr>
          </w:p>
        </w:tc>
        <w:tc>
          <w:tcPr>
            <w:tcW w:w="1134" w:type="dxa"/>
            <w:vAlign w:val="center"/>
          </w:tcPr>
          <w:p w14:paraId="0B76E720" w14:textId="77777777" w:rsidR="00F64476" w:rsidRPr="006853F7" w:rsidRDefault="00F64476" w:rsidP="00F64476">
            <w:pPr>
              <w:jc w:val="center"/>
              <w:rPr>
                <w:rFonts w:ascii="GHEA Grapalat" w:hAnsi="GHEA Grapalat"/>
                <w:sz w:val="20"/>
                <w:szCs w:val="20"/>
                <w:lang w:val="hy-AM"/>
              </w:rPr>
            </w:pPr>
          </w:p>
        </w:tc>
        <w:tc>
          <w:tcPr>
            <w:tcW w:w="850" w:type="dxa"/>
            <w:vAlign w:val="center"/>
          </w:tcPr>
          <w:p w14:paraId="6B8D6CA5" w14:textId="798ABAB4" w:rsidR="00F64476" w:rsidRPr="00D43C96" w:rsidRDefault="00F64476" w:rsidP="00F64476">
            <w:pPr>
              <w:jc w:val="center"/>
              <w:rPr>
                <w:rFonts w:ascii="GHEA Grapalat" w:hAnsi="GHEA Grapalat"/>
                <w:sz w:val="20"/>
                <w:szCs w:val="20"/>
                <w:lang w:val="hy-AM"/>
              </w:rPr>
            </w:pPr>
            <w:r>
              <w:rPr>
                <w:rFonts w:ascii="Arial" w:hAnsi="Arial" w:cs="Arial"/>
                <w:color w:val="000000"/>
                <w:sz w:val="20"/>
                <w:szCs w:val="20"/>
              </w:rPr>
              <w:t>1940</w:t>
            </w:r>
          </w:p>
        </w:tc>
        <w:tc>
          <w:tcPr>
            <w:tcW w:w="709" w:type="dxa"/>
            <w:vAlign w:val="center"/>
          </w:tcPr>
          <w:p w14:paraId="2B8DF4B9" w14:textId="55270F93" w:rsidR="00F64476" w:rsidRDefault="00F64476" w:rsidP="00F64476">
            <w:pPr>
              <w:jc w:val="center"/>
            </w:pPr>
            <w:r>
              <w:rPr>
                <w:rFonts w:ascii="GHEA Grapalat" w:hAnsi="GHEA Grapalat" w:cs="Arial"/>
                <w:color w:val="222222"/>
                <w:sz w:val="18"/>
                <w:szCs w:val="18"/>
                <w:shd w:val="clear" w:color="auto" w:fill="FFFFFF"/>
                <w:lang w:val="hy-AM"/>
              </w:rPr>
              <w:t>Г. Гюмри, Ул.  А. Хачатрян 27 квартал</w:t>
            </w:r>
          </w:p>
        </w:tc>
        <w:tc>
          <w:tcPr>
            <w:tcW w:w="1158" w:type="dxa"/>
            <w:vAlign w:val="center"/>
          </w:tcPr>
          <w:p w14:paraId="7FF21D91" w14:textId="77777777" w:rsidR="00F64476" w:rsidRPr="00E21EA7" w:rsidRDefault="00F64476" w:rsidP="00F6447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vAlign w:val="center"/>
          </w:tcPr>
          <w:p w14:paraId="06654502" w14:textId="2BBD1BFE" w:rsidR="00F64476" w:rsidRPr="00F64476" w:rsidRDefault="00F64476" w:rsidP="00F64476">
            <w:pPr>
              <w:jc w:val="center"/>
              <w:rPr>
                <w:rFonts w:ascii="GHEA Grapalat" w:hAnsi="GHEA Grapalat"/>
                <w:sz w:val="20"/>
                <w:szCs w:val="20"/>
              </w:rPr>
            </w:pPr>
            <w:r w:rsidRPr="00F64476">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F64476" w:rsidRPr="00B138F3" w14:paraId="7B8629E7" w14:textId="77777777" w:rsidTr="00F64476">
        <w:trPr>
          <w:trHeight w:val="246"/>
          <w:jc w:val="center"/>
        </w:trPr>
        <w:tc>
          <w:tcPr>
            <w:tcW w:w="1242" w:type="dxa"/>
            <w:vAlign w:val="center"/>
          </w:tcPr>
          <w:p w14:paraId="1E78E9A3" w14:textId="77777777" w:rsidR="00F64476" w:rsidRPr="00DD2F5B" w:rsidRDefault="00F64476" w:rsidP="00F64476">
            <w:pPr>
              <w:widowControl w:val="0"/>
              <w:jc w:val="center"/>
              <w:rPr>
                <w:rFonts w:ascii="GHEA Grapalat" w:hAnsi="GHEA Grapalat"/>
                <w:sz w:val="16"/>
                <w:szCs w:val="16"/>
                <w:lang w:val="hy-AM"/>
              </w:rPr>
            </w:pPr>
            <w:r>
              <w:rPr>
                <w:rFonts w:ascii="GHEA Grapalat" w:hAnsi="GHEA Grapalat"/>
                <w:sz w:val="16"/>
                <w:szCs w:val="16"/>
                <w:lang w:val="hy-AM"/>
              </w:rPr>
              <w:t>4</w:t>
            </w:r>
          </w:p>
        </w:tc>
        <w:tc>
          <w:tcPr>
            <w:tcW w:w="2715" w:type="dxa"/>
            <w:vAlign w:val="center"/>
          </w:tcPr>
          <w:p w14:paraId="1FA7DDF8" w14:textId="4D2600F0" w:rsidR="00F64476" w:rsidRPr="00B3789B" w:rsidRDefault="00F64476" w:rsidP="00F64476">
            <w:pPr>
              <w:jc w:val="center"/>
              <w:rPr>
                <w:rFonts w:ascii="GHEA Grapalat" w:hAnsi="GHEA Grapalat"/>
                <w:sz w:val="20"/>
                <w:szCs w:val="20"/>
              </w:rPr>
            </w:pPr>
            <w:r>
              <w:rPr>
                <w:rFonts w:ascii="GHEA Grapalat" w:hAnsi="GHEA Grapalat" w:cs="Calibri"/>
                <w:color w:val="000000"/>
                <w:sz w:val="20"/>
                <w:szCs w:val="20"/>
              </w:rPr>
              <w:t>15551300</w:t>
            </w:r>
          </w:p>
        </w:tc>
        <w:tc>
          <w:tcPr>
            <w:tcW w:w="1559" w:type="dxa"/>
            <w:vAlign w:val="center"/>
          </w:tcPr>
          <w:p w14:paraId="05FB3F13" w14:textId="64F02790" w:rsidR="00F64476" w:rsidRPr="004030EC" w:rsidRDefault="00F64476" w:rsidP="00F64476">
            <w:pPr>
              <w:jc w:val="center"/>
              <w:rPr>
                <w:rFonts w:ascii="GHEA Grapalat" w:hAnsi="GHEA Grapalat"/>
                <w:sz w:val="20"/>
                <w:szCs w:val="20"/>
              </w:rPr>
            </w:pPr>
            <w:r w:rsidRPr="00845C15">
              <w:rPr>
                <w:rFonts w:ascii="GHEA Grapalat" w:hAnsi="GHEA Grapalat"/>
              </w:rPr>
              <w:t>Йогурт</w:t>
            </w:r>
          </w:p>
        </w:tc>
        <w:tc>
          <w:tcPr>
            <w:tcW w:w="1187" w:type="dxa"/>
          </w:tcPr>
          <w:p w14:paraId="12AF766D" w14:textId="3B98D0C4" w:rsidR="00F64476" w:rsidRPr="00A71D81" w:rsidRDefault="00F64476" w:rsidP="00F64476">
            <w:pPr>
              <w:jc w:val="center"/>
              <w:rPr>
                <w:rFonts w:ascii="GHEA Grapalat" w:hAnsi="GHEA Grapalat"/>
                <w:sz w:val="20"/>
              </w:rPr>
            </w:pPr>
          </w:p>
        </w:tc>
        <w:tc>
          <w:tcPr>
            <w:tcW w:w="2205" w:type="dxa"/>
          </w:tcPr>
          <w:p w14:paraId="705EE1C0" w14:textId="4F7B305F" w:rsidR="00F64476" w:rsidRPr="00A71D81" w:rsidRDefault="00F64476" w:rsidP="00F64476">
            <w:pPr>
              <w:jc w:val="center"/>
              <w:rPr>
                <w:rFonts w:ascii="GHEA Grapalat" w:hAnsi="GHEA Grapalat"/>
                <w:sz w:val="20"/>
              </w:rPr>
            </w:pPr>
            <w:r w:rsidRPr="00DA19C1">
              <w:rPr>
                <w:rFonts w:ascii="GHEA Grapalat" w:hAnsi="GHEA Grapalat"/>
                <w:sz w:val="20"/>
              </w:rPr>
              <w:t xml:space="preserve">Йогурт, расфасованный в потребительскую тару 90-100 г, жирностью 1,5%, с различными вкусами, остаточный срок годности не менее 7 дней. срок годности не более 30 дней со дня изготовления. безопасность согласно № 2-III-4.9-01-2010 требования к гигиеническим нормативам, безопасности, маркировке и упаковке в соответствии со статьей 9 Закона РА «О безопасности пищевых продуктов», в соответствии с техническими регламентами Комиссии Таможенного союза </w:t>
            </w:r>
            <w:r w:rsidRPr="00DA19C1">
              <w:rPr>
                <w:rFonts w:ascii="GHEA Grapalat" w:hAnsi="GHEA Grapalat"/>
                <w:sz w:val="20"/>
              </w:rPr>
              <w:lastRenderedPageBreak/>
              <w:t>"О безопасности молока и молочных продуктов" (ТР ТС 033/2013:</w:t>
            </w:r>
          </w:p>
        </w:tc>
        <w:tc>
          <w:tcPr>
            <w:tcW w:w="1085" w:type="dxa"/>
            <w:vAlign w:val="center"/>
          </w:tcPr>
          <w:p w14:paraId="03077EC3" w14:textId="59351D64" w:rsidR="00F64476" w:rsidRPr="00804DC8" w:rsidRDefault="00F64476" w:rsidP="00F64476">
            <w:pPr>
              <w:jc w:val="center"/>
              <w:rPr>
                <w:rFonts w:ascii="GHEA Grapalat" w:hAnsi="GHEA Grapalat"/>
                <w:sz w:val="20"/>
                <w:szCs w:val="20"/>
              </w:rPr>
            </w:pPr>
            <w:proofErr w:type="spellStart"/>
            <w:r>
              <w:rPr>
                <w:rFonts w:ascii="GHEA Grapalat" w:hAnsi="GHEA Grapalat"/>
                <w:sz w:val="20"/>
                <w:szCs w:val="20"/>
              </w:rPr>
              <w:lastRenderedPageBreak/>
              <w:t>шт</w:t>
            </w:r>
            <w:proofErr w:type="spellEnd"/>
          </w:p>
        </w:tc>
        <w:tc>
          <w:tcPr>
            <w:tcW w:w="1559" w:type="dxa"/>
            <w:vAlign w:val="center"/>
          </w:tcPr>
          <w:p w14:paraId="5196A3A1" w14:textId="77777777" w:rsidR="00F64476" w:rsidRPr="006853F7" w:rsidRDefault="00F64476" w:rsidP="00F64476">
            <w:pPr>
              <w:jc w:val="center"/>
              <w:rPr>
                <w:rFonts w:ascii="GHEA Grapalat" w:hAnsi="GHEA Grapalat"/>
                <w:sz w:val="20"/>
                <w:szCs w:val="20"/>
              </w:rPr>
            </w:pPr>
          </w:p>
        </w:tc>
        <w:tc>
          <w:tcPr>
            <w:tcW w:w="1134" w:type="dxa"/>
            <w:vAlign w:val="center"/>
          </w:tcPr>
          <w:p w14:paraId="1B103873" w14:textId="77777777" w:rsidR="00F64476" w:rsidRPr="006853F7" w:rsidRDefault="00F64476" w:rsidP="00F64476">
            <w:pPr>
              <w:jc w:val="center"/>
              <w:rPr>
                <w:rFonts w:ascii="GHEA Grapalat" w:hAnsi="GHEA Grapalat"/>
                <w:sz w:val="20"/>
                <w:szCs w:val="20"/>
              </w:rPr>
            </w:pPr>
          </w:p>
        </w:tc>
        <w:tc>
          <w:tcPr>
            <w:tcW w:w="850" w:type="dxa"/>
            <w:vAlign w:val="center"/>
          </w:tcPr>
          <w:p w14:paraId="58525FE7" w14:textId="07F6CB4C" w:rsidR="00F64476" w:rsidRPr="00D43C96" w:rsidRDefault="00F64476" w:rsidP="00F64476">
            <w:pPr>
              <w:jc w:val="center"/>
              <w:rPr>
                <w:rFonts w:ascii="GHEA Grapalat" w:hAnsi="GHEA Grapalat"/>
                <w:sz w:val="20"/>
                <w:szCs w:val="20"/>
              </w:rPr>
            </w:pPr>
            <w:r>
              <w:rPr>
                <w:rFonts w:ascii="Arial" w:hAnsi="Arial" w:cs="Arial"/>
                <w:color w:val="000000"/>
                <w:sz w:val="20"/>
                <w:szCs w:val="20"/>
              </w:rPr>
              <w:t>19394</w:t>
            </w:r>
          </w:p>
        </w:tc>
        <w:tc>
          <w:tcPr>
            <w:tcW w:w="709" w:type="dxa"/>
            <w:vAlign w:val="center"/>
          </w:tcPr>
          <w:p w14:paraId="6B360FBC" w14:textId="0586EFFA" w:rsidR="00F64476" w:rsidRDefault="00F64476" w:rsidP="00F64476">
            <w:pPr>
              <w:jc w:val="center"/>
            </w:pPr>
            <w:r>
              <w:rPr>
                <w:rFonts w:ascii="GHEA Grapalat" w:hAnsi="GHEA Grapalat" w:cs="Arial"/>
                <w:color w:val="222222"/>
                <w:sz w:val="18"/>
                <w:szCs w:val="18"/>
                <w:shd w:val="clear" w:color="auto" w:fill="FFFFFF"/>
                <w:lang w:val="hy-AM"/>
              </w:rPr>
              <w:t>Г. Гюмри, Ул.  А. Хачатрян 27 квартал</w:t>
            </w:r>
          </w:p>
        </w:tc>
        <w:tc>
          <w:tcPr>
            <w:tcW w:w="1158" w:type="dxa"/>
            <w:vAlign w:val="center"/>
          </w:tcPr>
          <w:p w14:paraId="140691F1" w14:textId="77777777" w:rsidR="00F64476" w:rsidRPr="00E21EA7" w:rsidRDefault="00F64476" w:rsidP="00F6447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vAlign w:val="center"/>
          </w:tcPr>
          <w:p w14:paraId="5B197ABA" w14:textId="25115B12" w:rsidR="00F64476" w:rsidRPr="00F64476" w:rsidRDefault="00F64476" w:rsidP="00F64476">
            <w:pPr>
              <w:jc w:val="center"/>
              <w:rPr>
                <w:rFonts w:ascii="GHEA Grapalat" w:hAnsi="GHEA Grapalat"/>
                <w:sz w:val="20"/>
                <w:szCs w:val="20"/>
              </w:rPr>
            </w:pPr>
            <w:r w:rsidRPr="00F64476">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F64476" w:rsidRPr="00B138F3" w14:paraId="7CB329E1" w14:textId="77777777" w:rsidTr="00F64476">
        <w:trPr>
          <w:trHeight w:val="246"/>
          <w:jc w:val="center"/>
        </w:trPr>
        <w:tc>
          <w:tcPr>
            <w:tcW w:w="1242" w:type="dxa"/>
            <w:vAlign w:val="center"/>
          </w:tcPr>
          <w:p w14:paraId="6502782E" w14:textId="77777777" w:rsidR="00F64476" w:rsidRPr="00DD2F5B" w:rsidRDefault="00F64476" w:rsidP="00F64476">
            <w:pPr>
              <w:widowControl w:val="0"/>
              <w:jc w:val="center"/>
              <w:rPr>
                <w:rFonts w:ascii="GHEA Grapalat" w:hAnsi="GHEA Grapalat"/>
                <w:sz w:val="16"/>
                <w:szCs w:val="16"/>
                <w:lang w:val="hy-AM"/>
              </w:rPr>
            </w:pPr>
            <w:r>
              <w:rPr>
                <w:rFonts w:ascii="GHEA Grapalat" w:hAnsi="GHEA Grapalat"/>
                <w:sz w:val="16"/>
                <w:szCs w:val="16"/>
                <w:lang w:val="hy-AM"/>
              </w:rPr>
              <w:t>5</w:t>
            </w:r>
          </w:p>
        </w:tc>
        <w:tc>
          <w:tcPr>
            <w:tcW w:w="2715" w:type="dxa"/>
            <w:vAlign w:val="center"/>
          </w:tcPr>
          <w:p w14:paraId="2AC960E4" w14:textId="5C3E245C" w:rsidR="00F64476" w:rsidRPr="00B3789B" w:rsidRDefault="00F64476" w:rsidP="00F64476">
            <w:pPr>
              <w:jc w:val="center"/>
              <w:rPr>
                <w:rFonts w:ascii="GHEA Grapalat" w:hAnsi="GHEA Grapalat"/>
                <w:sz w:val="20"/>
                <w:szCs w:val="20"/>
              </w:rPr>
            </w:pPr>
            <w:r>
              <w:rPr>
                <w:rFonts w:ascii="GHEA Grapalat" w:hAnsi="GHEA Grapalat" w:cs="Calibri"/>
                <w:color w:val="000000"/>
                <w:sz w:val="20"/>
                <w:szCs w:val="20"/>
              </w:rPr>
              <w:t>15551600</w:t>
            </w:r>
          </w:p>
        </w:tc>
        <w:tc>
          <w:tcPr>
            <w:tcW w:w="1559" w:type="dxa"/>
            <w:vAlign w:val="center"/>
          </w:tcPr>
          <w:p w14:paraId="0A96DF0D" w14:textId="6C2AB7B8" w:rsidR="00F64476" w:rsidRPr="004030EC" w:rsidRDefault="00F64476" w:rsidP="00F64476">
            <w:pPr>
              <w:jc w:val="center"/>
              <w:rPr>
                <w:rFonts w:ascii="GHEA Grapalat" w:hAnsi="GHEA Grapalat"/>
                <w:sz w:val="20"/>
                <w:szCs w:val="20"/>
              </w:rPr>
            </w:pPr>
            <w:proofErr w:type="spellStart"/>
            <w:r w:rsidRPr="00845C15">
              <w:rPr>
                <w:rFonts w:ascii="GHEA Grapalat" w:hAnsi="GHEA Grapalat"/>
              </w:rPr>
              <w:t>Мацон</w:t>
            </w:r>
            <w:proofErr w:type="spellEnd"/>
          </w:p>
        </w:tc>
        <w:tc>
          <w:tcPr>
            <w:tcW w:w="1187" w:type="dxa"/>
          </w:tcPr>
          <w:p w14:paraId="58F7AF7E" w14:textId="708DD4F4" w:rsidR="00F64476" w:rsidRPr="00A71D81" w:rsidRDefault="00F64476" w:rsidP="00F64476">
            <w:pPr>
              <w:jc w:val="center"/>
              <w:rPr>
                <w:rFonts w:ascii="GHEA Grapalat" w:hAnsi="GHEA Grapalat"/>
                <w:sz w:val="20"/>
              </w:rPr>
            </w:pPr>
          </w:p>
        </w:tc>
        <w:tc>
          <w:tcPr>
            <w:tcW w:w="2205" w:type="dxa"/>
          </w:tcPr>
          <w:p w14:paraId="31145056" w14:textId="24FD0C12" w:rsidR="00F64476" w:rsidRPr="00A71D81" w:rsidRDefault="00F64476" w:rsidP="00F64476">
            <w:pPr>
              <w:jc w:val="center"/>
              <w:rPr>
                <w:rFonts w:ascii="GHEA Grapalat" w:hAnsi="GHEA Grapalat"/>
                <w:sz w:val="20"/>
              </w:rPr>
            </w:pPr>
            <w:r w:rsidRPr="00DA19C1">
              <w:rPr>
                <w:rFonts w:ascii="GHEA Grapalat" w:hAnsi="GHEA Grapalat"/>
                <w:sz w:val="20"/>
              </w:rPr>
              <w:t xml:space="preserve">HST 120-2005, </w:t>
            </w:r>
            <w:proofErr w:type="spellStart"/>
            <w:r w:rsidRPr="00DA19C1">
              <w:rPr>
                <w:rFonts w:ascii="GHEA Grapalat" w:hAnsi="GHEA Grapalat"/>
                <w:sz w:val="20"/>
              </w:rPr>
              <w:t>Мацон</w:t>
            </w:r>
            <w:proofErr w:type="spellEnd"/>
            <w:r w:rsidRPr="00DA19C1">
              <w:rPr>
                <w:rFonts w:ascii="GHEA Grapalat" w:hAnsi="GHEA Grapalat"/>
                <w:sz w:val="20"/>
              </w:rPr>
              <w:t xml:space="preserve">  из свежего коровьего молока, нежирный (максимум 2,5% жирности), кислотность 65-1000T.-4.9-01-2010 требования к гигиеническим нормативам, безопасности, маркировке и упаковке в соответствии со статьей 9 Закона РА «О безопасности пищевых продуктов», в соответствии с техническими регламентами Комиссии Таможенного союза "О безопасности молока и молочных продуктов" (ТР ТС 033/2013:</w:t>
            </w:r>
          </w:p>
        </w:tc>
        <w:tc>
          <w:tcPr>
            <w:tcW w:w="1085" w:type="dxa"/>
            <w:vAlign w:val="center"/>
          </w:tcPr>
          <w:p w14:paraId="735ACBBB" w14:textId="77777777" w:rsidR="00F64476" w:rsidRPr="00804DC8" w:rsidRDefault="00F64476" w:rsidP="00F64476">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7D46B2A0" w14:textId="77777777" w:rsidR="00F64476" w:rsidRPr="006853F7" w:rsidRDefault="00F64476" w:rsidP="00F64476">
            <w:pPr>
              <w:jc w:val="center"/>
              <w:rPr>
                <w:rFonts w:ascii="GHEA Grapalat" w:hAnsi="GHEA Grapalat"/>
                <w:sz w:val="20"/>
                <w:szCs w:val="20"/>
              </w:rPr>
            </w:pPr>
          </w:p>
        </w:tc>
        <w:tc>
          <w:tcPr>
            <w:tcW w:w="1134" w:type="dxa"/>
            <w:vAlign w:val="center"/>
          </w:tcPr>
          <w:p w14:paraId="1C3FA155" w14:textId="77777777" w:rsidR="00F64476" w:rsidRPr="006853F7" w:rsidRDefault="00F64476" w:rsidP="00F64476">
            <w:pPr>
              <w:jc w:val="center"/>
              <w:rPr>
                <w:rFonts w:ascii="GHEA Grapalat" w:hAnsi="GHEA Grapalat"/>
                <w:sz w:val="20"/>
                <w:szCs w:val="20"/>
              </w:rPr>
            </w:pPr>
          </w:p>
        </w:tc>
        <w:tc>
          <w:tcPr>
            <w:tcW w:w="850" w:type="dxa"/>
            <w:vAlign w:val="center"/>
          </w:tcPr>
          <w:p w14:paraId="501D016F" w14:textId="6DD0D354" w:rsidR="00F64476" w:rsidRPr="00D43C96" w:rsidRDefault="00F64476" w:rsidP="00F64476">
            <w:pPr>
              <w:jc w:val="center"/>
              <w:rPr>
                <w:rFonts w:ascii="GHEA Grapalat" w:hAnsi="GHEA Grapalat"/>
                <w:sz w:val="20"/>
                <w:szCs w:val="20"/>
              </w:rPr>
            </w:pPr>
            <w:r>
              <w:rPr>
                <w:rFonts w:ascii="Arial" w:hAnsi="Arial" w:cs="Arial"/>
                <w:color w:val="000000"/>
                <w:sz w:val="20"/>
                <w:szCs w:val="20"/>
              </w:rPr>
              <w:t>873</w:t>
            </w:r>
          </w:p>
        </w:tc>
        <w:tc>
          <w:tcPr>
            <w:tcW w:w="709" w:type="dxa"/>
            <w:vAlign w:val="center"/>
          </w:tcPr>
          <w:p w14:paraId="03CCEB13" w14:textId="357C1813" w:rsidR="00F64476" w:rsidRDefault="00F64476" w:rsidP="00F64476">
            <w:pPr>
              <w:jc w:val="center"/>
            </w:pPr>
            <w:r>
              <w:rPr>
                <w:rFonts w:ascii="GHEA Grapalat" w:hAnsi="GHEA Grapalat" w:cs="Arial"/>
                <w:color w:val="222222"/>
                <w:sz w:val="18"/>
                <w:szCs w:val="18"/>
                <w:shd w:val="clear" w:color="auto" w:fill="FFFFFF"/>
                <w:lang w:val="hy-AM"/>
              </w:rPr>
              <w:t>Г. Гюмри, Ул.  А. Хачатрян 27 квартал</w:t>
            </w:r>
          </w:p>
        </w:tc>
        <w:tc>
          <w:tcPr>
            <w:tcW w:w="1158" w:type="dxa"/>
            <w:vAlign w:val="center"/>
          </w:tcPr>
          <w:p w14:paraId="6762F305" w14:textId="77777777" w:rsidR="00F64476" w:rsidRPr="00E21EA7" w:rsidRDefault="00F64476" w:rsidP="00F6447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947" w:type="dxa"/>
            <w:vAlign w:val="center"/>
          </w:tcPr>
          <w:p w14:paraId="5A11ECB8" w14:textId="0BC387A9" w:rsidR="00F64476" w:rsidRPr="00F64476" w:rsidRDefault="00F64476" w:rsidP="00F64476">
            <w:pPr>
              <w:jc w:val="center"/>
              <w:rPr>
                <w:rFonts w:ascii="GHEA Grapalat" w:hAnsi="GHEA Grapalat"/>
                <w:sz w:val="20"/>
                <w:szCs w:val="20"/>
              </w:rPr>
            </w:pPr>
            <w:r w:rsidRPr="00F64476">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bl>
    <w:p w14:paraId="74468A7C"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Общие обязательные требования к товарной группе:                                                       </w:t>
      </w:r>
    </w:p>
    <w:p w14:paraId="513BBC0B" w14:textId="77777777" w:rsidR="001222D3" w:rsidRPr="001222D3" w:rsidRDefault="001222D3" w:rsidP="001222D3">
      <w:pPr>
        <w:widowControl w:val="0"/>
        <w:jc w:val="both"/>
        <w:rPr>
          <w:rFonts w:ascii="GHEA Grapalat" w:hAnsi="GHEA Grapalat"/>
        </w:rPr>
      </w:pPr>
      <w:r w:rsidRPr="001222D3">
        <w:rPr>
          <w:rFonts w:ascii="GHEA Grapalat" w:hAnsi="GHEA Grapalat"/>
        </w:rPr>
        <w:t>Безопасность, упаковка и маркировка:</w:t>
      </w:r>
    </w:p>
    <w:p w14:paraId="7BA9DBB7"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 Соответствие техническим регламентам «о безопасности зерна» (ТР ТС 015/2011), принятым решением Комиссии </w:t>
      </w:r>
      <w:r w:rsidRPr="001222D3">
        <w:rPr>
          <w:rFonts w:ascii="GHEA Grapalat" w:hAnsi="GHEA Grapalat"/>
        </w:rPr>
        <w:lastRenderedPageBreak/>
        <w:t xml:space="preserve">Таможенного союза от 9 декабря 2011 г. № 874  </w:t>
      </w:r>
    </w:p>
    <w:p w14:paraId="3E5F06FF"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 Соответствие требованиям «о безопасности пищевых продуктов» (ТР ТС 021/2011), принятым решением Комиссии Таможенного союза от 9 декабря 2011 года № 880.  </w:t>
      </w:r>
    </w:p>
    <w:p w14:paraId="5E9C46DE"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 Соответствие «пищевого продукта в части его маркировки» (ТР ТС 022/2011), принятому решением Комиссии Таможенного союза от 9 декабря 2011 года № 881 •  </w:t>
      </w:r>
    </w:p>
    <w:p w14:paraId="2C579182" w14:textId="77777777" w:rsidR="001222D3" w:rsidRPr="001222D3" w:rsidRDefault="001222D3" w:rsidP="001222D3">
      <w:pPr>
        <w:widowControl w:val="0"/>
        <w:jc w:val="both"/>
        <w:rPr>
          <w:rFonts w:ascii="GHEA Grapalat" w:hAnsi="GHEA Grapalat"/>
        </w:rPr>
      </w:pPr>
      <w:r w:rsidRPr="001222D3">
        <w:rPr>
          <w:rFonts w:ascii="GHEA Grapalat" w:hAnsi="GHEA Grapalat"/>
        </w:rPr>
        <w:t>• Соблюдение правил «о безопасности упаковки» (ТР ТС 005/2011), принятых комиссией Таможенного союза решением № 769 от 16 августа 2011 года.</w:t>
      </w:r>
    </w:p>
    <w:p w14:paraId="3676006B" w14:textId="77777777" w:rsidR="001222D3" w:rsidRPr="001222D3" w:rsidRDefault="001222D3" w:rsidP="001222D3">
      <w:pPr>
        <w:widowControl w:val="0"/>
        <w:jc w:val="both"/>
        <w:rPr>
          <w:rFonts w:ascii="GHEA Grapalat" w:hAnsi="GHEA Grapalat"/>
        </w:rPr>
      </w:pPr>
      <w:r w:rsidRPr="001222D3">
        <w:rPr>
          <w:rFonts w:ascii="GHEA Grapalat" w:hAnsi="GHEA Grapalat"/>
        </w:rPr>
        <w:t xml:space="preserve">• Соблюдение статьи 9 Закона РА «О безопасности пищевых продуктов» </w:t>
      </w:r>
    </w:p>
    <w:p w14:paraId="67FADAB1" w14:textId="77777777" w:rsidR="001222D3" w:rsidRPr="001222D3" w:rsidRDefault="001222D3" w:rsidP="001222D3">
      <w:pPr>
        <w:widowControl w:val="0"/>
        <w:jc w:val="both"/>
        <w:rPr>
          <w:rFonts w:ascii="GHEA Grapalat" w:hAnsi="GHEA Grapalat"/>
        </w:rPr>
      </w:pPr>
      <w:r w:rsidRPr="001222D3">
        <w:rPr>
          <w:rFonts w:ascii="GHEA Grapalat" w:hAnsi="GHEA Grapalat"/>
        </w:rPr>
        <w:t>Обязательные требования к поставке:</w:t>
      </w:r>
    </w:p>
    <w:p w14:paraId="1DA49FA1" w14:textId="77777777" w:rsidR="001222D3" w:rsidRPr="001222D3" w:rsidRDefault="001222D3" w:rsidP="001222D3">
      <w:pPr>
        <w:widowControl w:val="0"/>
        <w:jc w:val="both"/>
        <w:rPr>
          <w:rFonts w:ascii="GHEA Grapalat" w:hAnsi="GHEA Grapalat"/>
        </w:rPr>
      </w:pPr>
      <w:r w:rsidRPr="001222D3">
        <w:rPr>
          <w:rFonts w:ascii="GHEA Grapalat" w:hAnsi="GHEA Grapalat"/>
        </w:rPr>
        <w:t>• В рамках контракта поставка осуществляется на основе фактической посещаемости учащихся в соответствии с требованиями заказчика.:</w:t>
      </w:r>
    </w:p>
    <w:p w14:paraId="4F8CA978" w14:textId="77777777" w:rsidR="001222D3" w:rsidRPr="001222D3" w:rsidRDefault="001222D3" w:rsidP="001222D3">
      <w:pPr>
        <w:widowControl w:val="0"/>
        <w:jc w:val="both"/>
        <w:rPr>
          <w:rFonts w:ascii="GHEA Grapalat" w:hAnsi="GHEA Grapalat"/>
        </w:rPr>
      </w:pPr>
      <w:r w:rsidRPr="001222D3">
        <w:rPr>
          <w:rFonts w:ascii="GHEA Grapalat" w:hAnsi="GHEA Grapalat"/>
        </w:rPr>
        <w:t>• Доставка заказанной товарной группы осуществляется в течение рабочего дня с 9:00 до 16:00:</w:t>
      </w:r>
    </w:p>
    <w:p w14:paraId="624E5375" w14:textId="77777777" w:rsidR="001222D3" w:rsidRPr="001222D3" w:rsidRDefault="001222D3" w:rsidP="001222D3">
      <w:pPr>
        <w:widowControl w:val="0"/>
        <w:jc w:val="both"/>
        <w:rPr>
          <w:rFonts w:ascii="GHEA Grapalat" w:hAnsi="GHEA Grapalat"/>
        </w:rPr>
      </w:pPr>
    </w:p>
    <w:p w14:paraId="42DE5982" w14:textId="0B0057A7" w:rsidR="00F954E8" w:rsidRPr="00B138F3" w:rsidRDefault="001222D3" w:rsidP="001222D3">
      <w:pPr>
        <w:widowControl w:val="0"/>
        <w:jc w:val="both"/>
        <w:rPr>
          <w:rFonts w:ascii="GHEA Grapalat" w:hAnsi="GHEA Grapalat"/>
        </w:rPr>
      </w:pPr>
      <w:r w:rsidRPr="001222D3">
        <w:rPr>
          <w:rFonts w:ascii="GHEA Grapalat" w:hAnsi="GHEA Grapalat"/>
        </w:rPr>
        <w:t>Требование заказчика может быть отменено в связи с завершением строительных работ, проводимых в школе. В настоящее время из-за невозможности обеспечить горячее питание мы закупаем сухое питание. В случае восстановления возможности предоставления горячего питания у нас больше не будет требований к покупке в отношении порций с 1</w:t>
      </w:r>
      <w:r w:rsidR="00F64476">
        <w:rPr>
          <w:rFonts w:ascii="GHEA Grapalat" w:hAnsi="GHEA Grapalat"/>
          <w:lang w:val="hy-AM"/>
        </w:rPr>
        <w:t xml:space="preserve">,2 </w:t>
      </w:r>
      <w:r w:rsidR="00F64476">
        <w:rPr>
          <w:rFonts w:ascii="GHEA Grapalat" w:hAnsi="GHEA Grapalat"/>
        </w:rPr>
        <w:t>и</w:t>
      </w:r>
      <w:r w:rsidRPr="001222D3">
        <w:rPr>
          <w:rFonts w:ascii="GHEA Grapalat" w:hAnsi="GHEA Grapalat"/>
        </w:rPr>
        <w:t xml:space="preserve"> 4.</w:t>
      </w: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33A4360" w14:textId="77777777" w:rsidTr="00E22E51">
        <w:trPr>
          <w:jc w:val="center"/>
        </w:trPr>
        <w:tc>
          <w:tcPr>
            <w:tcW w:w="4536" w:type="dxa"/>
          </w:tcPr>
          <w:p w14:paraId="671CAE09"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524D78F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01278D6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656970AD"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19149423" w14:textId="77777777" w:rsidR="00071D1C" w:rsidRPr="00B138F3" w:rsidRDefault="00071D1C" w:rsidP="00B46D58">
            <w:pPr>
              <w:widowControl w:val="0"/>
              <w:jc w:val="center"/>
              <w:rPr>
                <w:rFonts w:ascii="GHEA Grapalat" w:hAnsi="GHEA Grapalat"/>
              </w:rPr>
            </w:pPr>
          </w:p>
        </w:tc>
        <w:tc>
          <w:tcPr>
            <w:tcW w:w="4343" w:type="dxa"/>
          </w:tcPr>
          <w:p w14:paraId="4583C840"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6BA6084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B9975F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29509393"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3D376C9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124E28A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B7AB7A1"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4"/>
        <w:t>*</w:t>
      </w:r>
    </w:p>
    <w:p w14:paraId="0DE38C55"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1999"/>
        <w:gridCol w:w="1938"/>
        <w:gridCol w:w="936"/>
        <w:gridCol w:w="964"/>
        <w:gridCol w:w="677"/>
        <w:gridCol w:w="823"/>
        <w:gridCol w:w="529"/>
        <w:gridCol w:w="604"/>
        <w:gridCol w:w="687"/>
        <w:gridCol w:w="805"/>
        <w:gridCol w:w="866"/>
        <w:gridCol w:w="842"/>
        <w:gridCol w:w="938"/>
        <w:gridCol w:w="845"/>
        <w:gridCol w:w="773"/>
      </w:tblGrid>
      <w:tr w:rsidR="00B138F3" w:rsidRPr="00B138F3" w14:paraId="1727AC43" w14:textId="77777777" w:rsidTr="00595067">
        <w:trPr>
          <w:trHeight w:val="305"/>
          <w:jc w:val="center"/>
        </w:trPr>
        <w:tc>
          <w:tcPr>
            <w:tcW w:w="15905" w:type="dxa"/>
            <w:gridSpan w:val="16"/>
          </w:tcPr>
          <w:p w14:paraId="6D8B617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509A18B0" w14:textId="77777777" w:rsidTr="002A4EEF">
        <w:trPr>
          <w:trHeight w:val="956"/>
          <w:jc w:val="center"/>
        </w:trPr>
        <w:tc>
          <w:tcPr>
            <w:tcW w:w="1679" w:type="dxa"/>
            <w:vAlign w:val="center"/>
          </w:tcPr>
          <w:p w14:paraId="6808547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99" w:type="dxa"/>
            <w:vAlign w:val="center"/>
          </w:tcPr>
          <w:p w14:paraId="229E2A8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38" w:type="dxa"/>
            <w:vAlign w:val="center"/>
          </w:tcPr>
          <w:p w14:paraId="28D3800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289" w:type="dxa"/>
            <w:gridSpan w:val="13"/>
            <w:vAlign w:val="center"/>
          </w:tcPr>
          <w:p w14:paraId="54E42CDE" w14:textId="6D93C9DD"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 xml:space="preserve">Оплату товара предусматривается произвести в </w:t>
            </w:r>
            <w:r w:rsidR="001F1C65">
              <w:rPr>
                <w:rFonts w:ascii="GHEA Grapalat" w:hAnsi="GHEA Grapalat"/>
                <w:sz w:val="16"/>
                <w:szCs w:val="16"/>
              </w:rPr>
              <w:t>2025</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5"/>
              <w:t>**</w:t>
            </w:r>
          </w:p>
        </w:tc>
      </w:tr>
      <w:tr w:rsidR="00B138F3" w:rsidRPr="00B138F3" w14:paraId="01612742" w14:textId="77777777" w:rsidTr="00D46F49">
        <w:trPr>
          <w:trHeight w:val="594"/>
          <w:jc w:val="center"/>
        </w:trPr>
        <w:tc>
          <w:tcPr>
            <w:tcW w:w="1679" w:type="dxa"/>
          </w:tcPr>
          <w:p w14:paraId="42B20230" w14:textId="77777777" w:rsidR="00071D1C" w:rsidRPr="00B138F3" w:rsidRDefault="00071D1C" w:rsidP="00B46D58">
            <w:pPr>
              <w:widowControl w:val="0"/>
              <w:jc w:val="center"/>
              <w:rPr>
                <w:rFonts w:ascii="GHEA Grapalat" w:hAnsi="GHEA Grapalat"/>
                <w:sz w:val="16"/>
                <w:szCs w:val="16"/>
              </w:rPr>
            </w:pPr>
          </w:p>
        </w:tc>
        <w:tc>
          <w:tcPr>
            <w:tcW w:w="1999" w:type="dxa"/>
          </w:tcPr>
          <w:p w14:paraId="420AB4A5" w14:textId="77777777" w:rsidR="00071D1C" w:rsidRPr="00B138F3" w:rsidRDefault="00071D1C" w:rsidP="00B46D58">
            <w:pPr>
              <w:widowControl w:val="0"/>
              <w:jc w:val="center"/>
              <w:rPr>
                <w:rFonts w:ascii="GHEA Grapalat" w:hAnsi="GHEA Grapalat"/>
                <w:sz w:val="16"/>
                <w:szCs w:val="16"/>
              </w:rPr>
            </w:pPr>
          </w:p>
        </w:tc>
        <w:tc>
          <w:tcPr>
            <w:tcW w:w="1938" w:type="dxa"/>
          </w:tcPr>
          <w:p w14:paraId="2FC0E32D" w14:textId="77777777" w:rsidR="00071D1C" w:rsidRPr="00B138F3" w:rsidRDefault="00071D1C" w:rsidP="00B46D58">
            <w:pPr>
              <w:widowControl w:val="0"/>
              <w:jc w:val="center"/>
              <w:rPr>
                <w:rFonts w:ascii="GHEA Grapalat" w:hAnsi="GHEA Grapalat"/>
                <w:sz w:val="16"/>
                <w:szCs w:val="16"/>
              </w:rPr>
            </w:pPr>
          </w:p>
        </w:tc>
        <w:tc>
          <w:tcPr>
            <w:tcW w:w="936" w:type="dxa"/>
            <w:vAlign w:val="center"/>
          </w:tcPr>
          <w:p w14:paraId="15D808E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4" w:type="dxa"/>
            <w:vAlign w:val="center"/>
          </w:tcPr>
          <w:p w14:paraId="1BDA00FA"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7" w:type="dxa"/>
            <w:vAlign w:val="center"/>
          </w:tcPr>
          <w:p w14:paraId="15642AC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23" w:type="dxa"/>
            <w:vAlign w:val="center"/>
          </w:tcPr>
          <w:p w14:paraId="3EC8B681"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29" w:type="dxa"/>
            <w:vAlign w:val="center"/>
          </w:tcPr>
          <w:p w14:paraId="350E59E4"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vAlign w:val="center"/>
          </w:tcPr>
          <w:p w14:paraId="029B504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7" w:type="dxa"/>
            <w:vAlign w:val="center"/>
          </w:tcPr>
          <w:p w14:paraId="1B6476F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5" w:type="dxa"/>
            <w:vAlign w:val="center"/>
          </w:tcPr>
          <w:p w14:paraId="78347EC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14:paraId="10F1819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2" w:type="dxa"/>
            <w:vAlign w:val="center"/>
          </w:tcPr>
          <w:p w14:paraId="1C059FA1"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38" w:type="dxa"/>
            <w:vAlign w:val="center"/>
          </w:tcPr>
          <w:p w14:paraId="1EC99D2F"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5" w:type="dxa"/>
            <w:vAlign w:val="center"/>
          </w:tcPr>
          <w:p w14:paraId="379FE8A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3" w:type="dxa"/>
            <w:vAlign w:val="center"/>
          </w:tcPr>
          <w:p w14:paraId="0CADC4BC"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C20122" w:rsidRPr="00B138F3" w14:paraId="17DBFD26" w14:textId="77777777" w:rsidTr="00C20122">
        <w:trPr>
          <w:trHeight w:val="404"/>
          <w:jc w:val="center"/>
        </w:trPr>
        <w:tc>
          <w:tcPr>
            <w:tcW w:w="1679" w:type="dxa"/>
            <w:vAlign w:val="center"/>
          </w:tcPr>
          <w:p w14:paraId="072BC2FB" w14:textId="06B09BF3" w:rsidR="00C20122" w:rsidRPr="00DD2F5B" w:rsidRDefault="00C20122" w:rsidP="00C20122">
            <w:pPr>
              <w:widowControl w:val="0"/>
              <w:jc w:val="center"/>
              <w:rPr>
                <w:rFonts w:ascii="GHEA Grapalat" w:hAnsi="GHEA Grapalat"/>
                <w:sz w:val="16"/>
                <w:szCs w:val="16"/>
                <w:lang w:val="hy-AM"/>
              </w:rPr>
            </w:pPr>
            <w:r>
              <w:rPr>
                <w:rFonts w:ascii="GHEA Grapalat" w:hAnsi="GHEA Grapalat"/>
                <w:sz w:val="16"/>
                <w:szCs w:val="16"/>
                <w:lang w:val="hy-AM"/>
              </w:rPr>
              <w:t>1</w:t>
            </w:r>
          </w:p>
        </w:tc>
        <w:tc>
          <w:tcPr>
            <w:tcW w:w="1999" w:type="dxa"/>
            <w:vAlign w:val="center"/>
          </w:tcPr>
          <w:p w14:paraId="34E3CCE9" w14:textId="39AE8CE2" w:rsidR="00C20122" w:rsidRPr="002D04A8" w:rsidRDefault="00C20122" w:rsidP="00C20122">
            <w:pPr>
              <w:jc w:val="center"/>
              <w:rPr>
                <w:rFonts w:ascii="GHEA Grapalat" w:hAnsi="GHEA Grapalat"/>
                <w:sz w:val="20"/>
                <w:szCs w:val="20"/>
              </w:rPr>
            </w:pPr>
            <w:r w:rsidRPr="002D04A8">
              <w:rPr>
                <w:rFonts w:ascii="GHEA Grapalat" w:hAnsi="GHEA Grapalat" w:cs="Calibri"/>
                <w:sz w:val="20"/>
                <w:szCs w:val="20"/>
              </w:rPr>
              <w:t>03222100</w:t>
            </w:r>
          </w:p>
        </w:tc>
        <w:tc>
          <w:tcPr>
            <w:tcW w:w="1938" w:type="dxa"/>
            <w:vAlign w:val="center"/>
          </w:tcPr>
          <w:p w14:paraId="2238CEB1" w14:textId="0484E432" w:rsidR="00C20122" w:rsidRPr="002D04A8" w:rsidRDefault="00C20122" w:rsidP="00C20122">
            <w:pPr>
              <w:rPr>
                <w:rFonts w:ascii="GHEA Grapalat" w:hAnsi="GHEA Grapalat"/>
                <w:sz w:val="20"/>
                <w:szCs w:val="20"/>
              </w:rPr>
            </w:pPr>
            <w:r w:rsidRPr="002D04A8">
              <w:rPr>
                <w:rFonts w:ascii="GHEA Grapalat" w:hAnsi="GHEA Grapalat"/>
                <w:sz w:val="20"/>
                <w:szCs w:val="20"/>
              </w:rPr>
              <w:t>Банан</w:t>
            </w:r>
          </w:p>
        </w:tc>
        <w:tc>
          <w:tcPr>
            <w:tcW w:w="936" w:type="dxa"/>
            <w:vAlign w:val="center"/>
          </w:tcPr>
          <w:p w14:paraId="785E156E" w14:textId="7DF08D2F" w:rsidR="00C20122" w:rsidRPr="00C20122" w:rsidRDefault="00C20122" w:rsidP="00C20122">
            <w:pPr>
              <w:widowControl w:val="0"/>
              <w:jc w:val="center"/>
              <w:rPr>
                <w:rFonts w:ascii="GHEA Grapalat" w:hAnsi="GHEA Grapalat"/>
                <w:sz w:val="16"/>
                <w:szCs w:val="16"/>
                <w:lang w:val="en-US"/>
              </w:rPr>
            </w:pPr>
            <w:r w:rsidRPr="004C77EB">
              <w:rPr>
                <w:rFonts w:ascii="GHEA Grapalat" w:hAnsi="GHEA Grapalat"/>
                <w:sz w:val="16"/>
                <w:szCs w:val="16"/>
                <w:lang w:val="en-US"/>
              </w:rPr>
              <w:t>…</w:t>
            </w:r>
            <w:r w:rsidRPr="004C77EB">
              <w:rPr>
                <w:rFonts w:ascii="GHEA Grapalat" w:hAnsi="GHEA Grapalat"/>
                <w:sz w:val="18"/>
                <w:szCs w:val="18"/>
              </w:rPr>
              <w:t>%</w:t>
            </w:r>
          </w:p>
        </w:tc>
        <w:tc>
          <w:tcPr>
            <w:tcW w:w="964" w:type="dxa"/>
            <w:vAlign w:val="center"/>
          </w:tcPr>
          <w:p w14:paraId="4C691D33" w14:textId="4347D473" w:rsidR="00C20122" w:rsidRDefault="00C20122" w:rsidP="00C20122">
            <w:pPr>
              <w:widowControl w:val="0"/>
              <w:jc w:val="center"/>
              <w:rPr>
                <w:rFonts w:ascii="GHEA Grapalat" w:hAnsi="GHEA Grapalat"/>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677" w:type="dxa"/>
            <w:vAlign w:val="center"/>
          </w:tcPr>
          <w:p w14:paraId="779215E6" w14:textId="611CBB81" w:rsidR="00C20122" w:rsidRDefault="00C20122" w:rsidP="00C20122">
            <w:pPr>
              <w:widowControl w:val="0"/>
              <w:jc w:val="center"/>
              <w:rPr>
                <w:rFonts w:ascii="GHEA Grapalat" w:hAnsi="GHEA Grapalat" w:cs="Arial"/>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823" w:type="dxa"/>
            <w:vAlign w:val="center"/>
          </w:tcPr>
          <w:p w14:paraId="3A5F19BB" w14:textId="63D1FAA6" w:rsidR="00C20122" w:rsidRDefault="00C20122" w:rsidP="00C20122">
            <w:pPr>
              <w:widowControl w:val="0"/>
              <w:jc w:val="center"/>
              <w:rPr>
                <w:rFonts w:ascii="GHEA Grapalat" w:hAnsi="GHEA Grapalat" w:cs="Arial"/>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529" w:type="dxa"/>
            <w:vAlign w:val="center"/>
          </w:tcPr>
          <w:p w14:paraId="6D6AFA77" w14:textId="4795C110" w:rsidR="00C20122" w:rsidRDefault="00C20122" w:rsidP="00C20122">
            <w:pPr>
              <w:widowControl w:val="0"/>
              <w:jc w:val="center"/>
              <w:rPr>
                <w:rFonts w:ascii="GHEA Grapalat" w:hAnsi="GHEA Grapalat" w:cs="Arial"/>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604" w:type="dxa"/>
            <w:vAlign w:val="center"/>
          </w:tcPr>
          <w:p w14:paraId="3C1797C6" w14:textId="77777777" w:rsidR="00C20122" w:rsidRDefault="00C20122" w:rsidP="00C20122">
            <w:pPr>
              <w:widowControl w:val="0"/>
              <w:jc w:val="center"/>
              <w:rPr>
                <w:rFonts w:ascii="GHEA Grapalat" w:hAnsi="GHEA Grapalat" w:cs="Arial"/>
                <w:sz w:val="16"/>
                <w:szCs w:val="16"/>
              </w:rPr>
            </w:pPr>
          </w:p>
        </w:tc>
        <w:tc>
          <w:tcPr>
            <w:tcW w:w="687" w:type="dxa"/>
            <w:vAlign w:val="center"/>
          </w:tcPr>
          <w:p w14:paraId="70265A2C" w14:textId="77777777" w:rsidR="00C20122" w:rsidRDefault="00C20122" w:rsidP="00C20122">
            <w:pPr>
              <w:widowControl w:val="0"/>
              <w:jc w:val="center"/>
              <w:rPr>
                <w:rFonts w:ascii="GHEA Grapalat" w:hAnsi="GHEA Grapalat" w:cs="Arial"/>
                <w:sz w:val="16"/>
                <w:szCs w:val="16"/>
              </w:rPr>
            </w:pPr>
          </w:p>
        </w:tc>
        <w:tc>
          <w:tcPr>
            <w:tcW w:w="805" w:type="dxa"/>
            <w:vAlign w:val="center"/>
          </w:tcPr>
          <w:p w14:paraId="0A5E429F" w14:textId="77777777" w:rsidR="00C20122" w:rsidRDefault="00C20122" w:rsidP="00C20122">
            <w:pPr>
              <w:widowControl w:val="0"/>
              <w:jc w:val="center"/>
              <w:rPr>
                <w:rFonts w:ascii="GHEA Grapalat" w:hAnsi="GHEA Grapalat" w:cs="Arial"/>
                <w:sz w:val="16"/>
                <w:szCs w:val="16"/>
              </w:rPr>
            </w:pPr>
          </w:p>
        </w:tc>
        <w:tc>
          <w:tcPr>
            <w:tcW w:w="866" w:type="dxa"/>
            <w:vAlign w:val="center"/>
          </w:tcPr>
          <w:p w14:paraId="5D2E9252" w14:textId="7F5960F2" w:rsidR="00C20122" w:rsidRDefault="00C20122" w:rsidP="00C20122">
            <w:pPr>
              <w:widowControl w:val="0"/>
              <w:jc w:val="center"/>
              <w:rPr>
                <w:rFonts w:ascii="GHEA Grapalat" w:hAnsi="GHEA Grapalat" w:cs="Arial"/>
                <w:sz w:val="16"/>
                <w:szCs w:val="16"/>
              </w:rPr>
            </w:pPr>
          </w:p>
        </w:tc>
        <w:tc>
          <w:tcPr>
            <w:tcW w:w="842" w:type="dxa"/>
            <w:vAlign w:val="center"/>
          </w:tcPr>
          <w:p w14:paraId="5EB03558" w14:textId="7EDD0017" w:rsidR="00C20122" w:rsidRDefault="00C20122" w:rsidP="00C20122">
            <w:pPr>
              <w:widowControl w:val="0"/>
              <w:jc w:val="center"/>
              <w:rPr>
                <w:rFonts w:ascii="GHEA Grapalat" w:hAnsi="GHEA Grapalat" w:cs="Arial"/>
                <w:sz w:val="16"/>
                <w:szCs w:val="16"/>
              </w:rPr>
            </w:pPr>
          </w:p>
        </w:tc>
        <w:tc>
          <w:tcPr>
            <w:tcW w:w="938" w:type="dxa"/>
            <w:vAlign w:val="center"/>
          </w:tcPr>
          <w:p w14:paraId="28FB5DD7" w14:textId="1AB72396" w:rsidR="00C20122" w:rsidRDefault="00C20122" w:rsidP="00C20122">
            <w:pPr>
              <w:widowControl w:val="0"/>
              <w:jc w:val="center"/>
              <w:rPr>
                <w:rFonts w:ascii="GHEA Grapalat" w:hAnsi="GHEA Grapalat" w:cs="Arial"/>
                <w:sz w:val="16"/>
                <w:szCs w:val="16"/>
              </w:rPr>
            </w:pPr>
          </w:p>
        </w:tc>
        <w:tc>
          <w:tcPr>
            <w:tcW w:w="845" w:type="dxa"/>
            <w:vAlign w:val="center"/>
          </w:tcPr>
          <w:p w14:paraId="4E4BD806" w14:textId="4BC9E085" w:rsidR="00C20122" w:rsidRDefault="00C20122" w:rsidP="00C20122">
            <w:pPr>
              <w:widowControl w:val="0"/>
              <w:jc w:val="center"/>
              <w:rPr>
                <w:rFonts w:ascii="GHEA Grapalat" w:hAnsi="GHEA Grapalat" w:cs="Arial"/>
                <w:sz w:val="16"/>
                <w:szCs w:val="16"/>
              </w:rPr>
            </w:pPr>
          </w:p>
        </w:tc>
        <w:tc>
          <w:tcPr>
            <w:tcW w:w="773" w:type="dxa"/>
            <w:vAlign w:val="center"/>
          </w:tcPr>
          <w:p w14:paraId="4EAB2CA1" w14:textId="3476C755" w:rsidR="00C20122" w:rsidRPr="00595067" w:rsidRDefault="00C20122" w:rsidP="00C20122">
            <w:pPr>
              <w:widowControl w:val="0"/>
              <w:jc w:val="center"/>
              <w:rPr>
                <w:rFonts w:ascii="GHEA Grapalat" w:hAnsi="GHEA Grapalat"/>
                <w:b/>
                <w:sz w:val="16"/>
                <w:szCs w:val="16"/>
                <w:lang w:val="hy-AM"/>
              </w:rPr>
            </w:pPr>
          </w:p>
        </w:tc>
      </w:tr>
      <w:tr w:rsidR="00C20122" w:rsidRPr="00B138F3" w14:paraId="6EAF12A5" w14:textId="77777777" w:rsidTr="00C20122">
        <w:trPr>
          <w:trHeight w:val="404"/>
          <w:jc w:val="center"/>
        </w:trPr>
        <w:tc>
          <w:tcPr>
            <w:tcW w:w="1679" w:type="dxa"/>
            <w:vAlign w:val="center"/>
          </w:tcPr>
          <w:p w14:paraId="6D8B5A6B" w14:textId="1797F0E3" w:rsidR="00C20122" w:rsidRPr="00DD2F5B" w:rsidRDefault="00C20122" w:rsidP="00C20122">
            <w:pPr>
              <w:widowControl w:val="0"/>
              <w:jc w:val="center"/>
              <w:rPr>
                <w:rFonts w:ascii="GHEA Grapalat" w:hAnsi="GHEA Grapalat"/>
                <w:sz w:val="16"/>
                <w:szCs w:val="16"/>
                <w:lang w:val="hy-AM"/>
              </w:rPr>
            </w:pPr>
            <w:r>
              <w:rPr>
                <w:rFonts w:ascii="GHEA Grapalat" w:hAnsi="GHEA Grapalat"/>
                <w:sz w:val="16"/>
                <w:szCs w:val="16"/>
                <w:lang w:val="hy-AM"/>
              </w:rPr>
              <w:t>2</w:t>
            </w:r>
          </w:p>
        </w:tc>
        <w:tc>
          <w:tcPr>
            <w:tcW w:w="1999" w:type="dxa"/>
            <w:vAlign w:val="center"/>
          </w:tcPr>
          <w:p w14:paraId="16189CE1" w14:textId="7932F60D" w:rsidR="00C20122" w:rsidRPr="002D04A8" w:rsidRDefault="00C20122" w:rsidP="00C20122">
            <w:pPr>
              <w:jc w:val="center"/>
              <w:rPr>
                <w:rFonts w:ascii="GHEA Grapalat" w:hAnsi="GHEA Grapalat"/>
                <w:sz w:val="20"/>
                <w:szCs w:val="20"/>
              </w:rPr>
            </w:pPr>
            <w:r w:rsidRPr="002D04A8">
              <w:rPr>
                <w:rFonts w:ascii="GHEA Grapalat" w:hAnsi="GHEA Grapalat" w:cs="Calibri"/>
                <w:sz w:val="20"/>
                <w:szCs w:val="20"/>
              </w:rPr>
              <w:t>15811130</w:t>
            </w:r>
          </w:p>
        </w:tc>
        <w:tc>
          <w:tcPr>
            <w:tcW w:w="1938" w:type="dxa"/>
            <w:vAlign w:val="center"/>
          </w:tcPr>
          <w:p w14:paraId="49472DB1" w14:textId="7A340587" w:rsidR="00C20122" w:rsidRPr="002D04A8" w:rsidRDefault="00C20122" w:rsidP="00C20122">
            <w:pPr>
              <w:rPr>
                <w:rFonts w:ascii="GHEA Grapalat" w:hAnsi="GHEA Grapalat"/>
                <w:sz w:val="20"/>
                <w:szCs w:val="20"/>
              </w:rPr>
            </w:pPr>
            <w:r w:rsidRPr="002D04A8">
              <w:rPr>
                <w:rFonts w:ascii="GHEA Grapalat" w:hAnsi="GHEA Grapalat"/>
                <w:sz w:val="20"/>
                <w:szCs w:val="20"/>
              </w:rPr>
              <w:t>Булочка</w:t>
            </w:r>
          </w:p>
        </w:tc>
        <w:tc>
          <w:tcPr>
            <w:tcW w:w="936" w:type="dxa"/>
            <w:vAlign w:val="center"/>
          </w:tcPr>
          <w:p w14:paraId="4AB0C3DB" w14:textId="10653080" w:rsidR="00C20122" w:rsidRDefault="00C20122" w:rsidP="00C20122">
            <w:pPr>
              <w:widowControl w:val="0"/>
              <w:jc w:val="center"/>
              <w:rPr>
                <w:rFonts w:ascii="GHEA Grapalat" w:hAnsi="GHEA Grapalat"/>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964" w:type="dxa"/>
            <w:vAlign w:val="center"/>
          </w:tcPr>
          <w:p w14:paraId="7A567941" w14:textId="35AE26CE" w:rsidR="00C20122" w:rsidRDefault="00C20122" w:rsidP="00C20122">
            <w:pPr>
              <w:widowControl w:val="0"/>
              <w:jc w:val="center"/>
              <w:rPr>
                <w:rFonts w:ascii="GHEA Grapalat" w:hAnsi="GHEA Grapalat"/>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677" w:type="dxa"/>
            <w:vAlign w:val="center"/>
          </w:tcPr>
          <w:p w14:paraId="6276A481" w14:textId="26521DB4" w:rsidR="00C20122" w:rsidRDefault="00C20122" w:rsidP="00C20122">
            <w:pPr>
              <w:widowControl w:val="0"/>
              <w:jc w:val="center"/>
              <w:rPr>
                <w:rFonts w:ascii="GHEA Grapalat" w:hAnsi="GHEA Grapalat" w:cs="Arial"/>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823" w:type="dxa"/>
            <w:vAlign w:val="center"/>
          </w:tcPr>
          <w:p w14:paraId="7C91C64C" w14:textId="0989A4A6" w:rsidR="00C20122" w:rsidRDefault="00C20122" w:rsidP="00C20122">
            <w:pPr>
              <w:widowControl w:val="0"/>
              <w:jc w:val="center"/>
              <w:rPr>
                <w:rFonts w:ascii="GHEA Grapalat" w:hAnsi="GHEA Grapalat" w:cs="Arial"/>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529" w:type="dxa"/>
            <w:vAlign w:val="center"/>
          </w:tcPr>
          <w:p w14:paraId="7F713EDA" w14:textId="571C63D8" w:rsidR="00C20122" w:rsidRDefault="00C20122" w:rsidP="00C20122">
            <w:pPr>
              <w:widowControl w:val="0"/>
              <w:jc w:val="center"/>
              <w:rPr>
                <w:rFonts w:ascii="GHEA Grapalat" w:hAnsi="GHEA Grapalat" w:cs="Arial"/>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604" w:type="dxa"/>
            <w:vAlign w:val="center"/>
          </w:tcPr>
          <w:p w14:paraId="36852B1B" w14:textId="77777777" w:rsidR="00C20122" w:rsidRDefault="00C20122" w:rsidP="00C20122">
            <w:pPr>
              <w:widowControl w:val="0"/>
              <w:jc w:val="center"/>
              <w:rPr>
                <w:rFonts w:ascii="GHEA Grapalat" w:hAnsi="GHEA Grapalat" w:cs="Arial"/>
                <w:sz w:val="16"/>
                <w:szCs w:val="16"/>
              </w:rPr>
            </w:pPr>
          </w:p>
        </w:tc>
        <w:tc>
          <w:tcPr>
            <w:tcW w:w="687" w:type="dxa"/>
            <w:vAlign w:val="center"/>
          </w:tcPr>
          <w:p w14:paraId="2DD372AB" w14:textId="77777777" w:rsidR="00C20122" w:rsidRDefault="00C20122" w:rsidP="00C20122">
            <w:pPr>
              <w:widowControl w:val="0"/>
              <w:jc w:val="center"/>
              <w:rPr>
                <w:rFonts w:ascii="GHEA Grapalat" w:hAnsi="GHEA Grapalat" w:cs="Arial"/>
                <w:sz w:val="16"/>
                <w:szCs w:val="16"/>
              </w:rPr>
            </w:pPr>
          </w:p>
        </w:tc>
        <w:tc>
          <w:tcPr>
            <w:tcW w:w="805" w:type="dxa"/>
            <w:vAlign w:val="center"/>
          </w:tcPr>
          <w:p w14:paraId="23E2C504" w14:textId="77777777" w:rsidR="00C20122" w:rsidRDefault="00C20122" w:rsidP="00C20122">
            <w:pPr>
              <w:widowControl w:val="0"/>
              <w:jc w:val="center"/>
              <w:rPr>
                <w:rFonts w:ascii="GHEA Grapalat" w:hAnsi="GHEA Grapalat" w:cs="Arial"/>
                <w:sz w:val="16"/>
                <w:szCs w:val="16"/>
              </w:rPr>
            </w:pPr>
          </w:p>
        </w:tc>
        <w:tc>
          <w:tcPr>
            <w:tcW w:w="866" w:type="dxa"/>
            <w:vAlign w:val="center"/>
          </w:tcPr>
          <w:p w14:paraId="4DACFB73" w14:textId="2CEAEC95" w:rsidR="00C20122" w:rsidRDefault="00C20122" w:rsidP="00C20122">
            <w:pPr>
              <w:widowControl w:val="0"/>
              <w:jc w:val="center"/>
              <w:rPr>
                <w:rFonts w:ascii="GHEA Grapalat" w:hAnsi="GHEA Grapalat" w:cs="Arial"/>
                <w:sz w:val="16"/>
                <w:szCs w:val="16"/>
              </w:rPr>
            </w:pPr>
          </w:p>
        </w:tc>
        <w:tc>
          <w:tcPr>
            <w:tcW w:w="842" w:type="dxa"/>
            <w:vAlign w:val="center"/>
          </w:tcPr>
          <w:p w14:paraId="0037522F" w14:textId="6F73149E" w:rsidR="00C20122" w:rsidRDefault="00C20122" w:rsidP="00C20122">
            <w:pPr>
              <w:widowControl w:val="0"/>
              <w:jc w:val="center"/>
              <w:rPr>
                <w:rFonts w:ascii="GHEA Grapalat" w:hAnsi="GHEA Grapalat" w:cs="Arial"/>
                <w:sz w:val="16"/>
                <w:szCs w:val="16"/>
              </w:rPr>
            </w:pPr>
          </w:p>
        </w:tc>
        <w:tc>
          <w:tcPr>
            <w:tcW w:w="938" w:type="dxa"/>
            <w:vAlign w:val="center"/>
          </w:tcPr>
          <w:p w14:paraId="65587BA9" w14:textId="4D3E709D" w:rsidR="00C20122" w:rsidRDefault="00C20122" w:rsidP="00C20122">
            <w:pPr>
              <w:widowControl w:val="0"/>
              <w:jc w:val="center"/>
              <w:rPr>
                <w:rFonts w:ascii="GHEA Grapalat" w:hAnsi="GHEA Grapalat" w:cs="Arial"/>
                <w:sz w:val="16"/>
                <w:szCs w:val="16"/>
              </w:rPr>
            </w:pPr>
          </w:p>
        </w:tc>
        <w:tc>
          <w:tcPr>
            <w:tcW w:w="845" w:type="dxa"/>
            <w:vAlign w:val="center"/>
          </w:tcPr>
          <w:p w14:paraId="0E8CF125" w14:textId="65B0DDEB" w:rsidR="00C20122" w:rsidRDefault="00C20122" w:rsidP="00C20122">
            <w:pPr>
              <w:widowControl w:val="0"/>
              <w:jc w:val="center"/>
              <w:rPr>
                <w:rFonts w:ascii="GHEA Grapalat" w:hAnsi="GHEA Grapalat" w:cs="Arial"/>
                <w:sz w:val="16"/>
                <w:szCs w:val="16"/>
              </w:rPr>
            </w:pPr>
          </w:p>
        </w:tc>
        <w:tc>
          <w:tcPr>
            <w:tcW w:w="773" w:type="dxa"/>
            <w:vAlign w:val="center"/>
          </w:tcPr>
          <w:p w14:paraId="500BC5C6" w14:textId="22E92804" w:rsidR="00C20122" w:rsidRDefault="00C20122" w:rsidP="00C20122"/>
        </w:tc>
      </w:tr>
      <w:tr w:rsidR="00C20122" w:rsidRPr="00B138F3" w14:paraId="77D28A2D" w14:textId="77777777" w:rsidTr="00C20122">
        <w:trPr>
          <w:trHeight w:val="404"/>
          <w:jc w:val="center"/>
        </w:trPr>
        <w:tc>
          <w:tcPr>
            <w:tcW w:w="1679" w:type="dxa"/>
            <w:vAlign w:val="center"/>
          </w:tcPr>
          <w:p w14:paraId="4D6B3C5A" w14:textId="7C852A11" w:rsidR="00C20122" w:rsidRPr="00DD2F5B" w:rsidRDefault="00C20122" w:rsidP="00C20122">
            <w:pPr>
              <w:widowControl w:val="0"/>
              <w:jc w:val="center"/>
              <w:rPr>
                <w:rFonts w:ascii="GHEA Grapalat" w:hAnsi="GHEA Grapalat"/>
                <w:sz w:val="16"/>
                <w:szCs w:val="16"/>
                <w:lang w:val="hy-AM"/>
              </w:rPr>
            </w:pPr>
            <w:r>
              <w:rPr>
                <w:rFonts w:ascii="GHEA Grapalat" w:hAnsi="GHEA Grapalat"/>
                <w:sz w:val="16"/>
                <w:szCs w:val="16"/>
                <w:lang w:val="hy-AM"/>
              </w:rPr>
              <w:t>3</w:t>
            </w:r>
          </w:p>
        </w:tc>
        <w:tc>
          <w:tcPr>
            <w:tcW w:w="1999" w:type="dxa"/>
            <w:vAlign w:val="center"/>
          </w:tcPr>
          <w:p w14:paraId="25F71EA4" w14:textId="38C50D5F" w:rsidR="00C20122" w:rsidRPr="002D04A8" w:rsidRDefault="00C20122" w:rsidP="00C20122">
            <w:pPr>
              <w:jc w:val="center"/>
              <w:rPr>
                <w:rFonts w:ascii="GHEA Grapalat" w:hAnsi="GHEA Grapalat"/>
                <w:sz w:val="20"/>
                <w:szCs w:val="20"/>
              </w:rPr>
            </w:pPr>
            <w:r w:rsidRPr="002D04A8">
              <w:rPr>
                <w:rFonts w:ascii="GHEA Grapalat" w:hAnsi="GHEA Grapalat" w:cs="Calibri"/>
                <w:sz w:val="20"/>
                <w:szCs w:val="20"/>
              </w:rPr>
              <w:t>03222128</w:t>
            </w:r>
          </w:p>
        </w:tc>
        <w:tc>
          <w:tcPr>
            <w:tcW w:w="1938" w:type="dxa"/>
            <w:vAlign w:val="center"/>
          </w:tcPr>
          <w:p w14:paraId="145F3A2B" w14:textId="36BCA171" w:rsidR="00C20122" w:rsidRPr="002D04A8" w:rsidRDefault="00C20122" w:rsidP="00C20122">
            <w:pPr>
              <w:rPr>
                <w:rFonts w:ascii="GHEA Grapalat" w:hAnsi="GHEA Grapalat"/>
                <w:sz w:val="20"/>
                <w:szCs w:val="20"/>
              </w:rPr>
            </w:pPr>
            <w:r w:rsidRPr="002D04A8">
              <w:rPr>
                <w:rFonts w:ascii="GHEA Grapalat" w:hAnsi="GHEA Grapalat"/>
                <w:sz w:val="20"/>
                <w:szCs w:val="20"/>
              </w:rPr>
              <w:t>Яблоко</w:t>
            </w:r>
          </w:p>
        </w:tc>
        <w:tc>
          <w:tcPr>
            <w:tcW w:w="936" w:type="dxa"/>
            <w:vAlign w:val="center"/>
          </w:tcPr>
          <w:p w14:paraId="24474D21" w14:textId="15024BAF" w:rsidR="00C20122" w:rsidRDefault="00C20122" w:rsidP="00C20122">
            <w:pPr>
              <w:widowControl w:val="0"/>
              <w:jc w:val="center"/>
              <w:rPr>
                <w:rFonts w:ascii="GHEA Grapalat" w:hAnsi="GHEA Grapalat"/>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964" w:type="dxa"/>
            <w:vAlign w:val="center"/>
          </w:tcPr>
          <w:p w14:paraId="5E66A5BB" w14:textId="75137D4E" w:rsidR="00C20122" w:rsidRDefault="00C20122" w:rsidP="00C20122">
            <w:pPr>
              <w:widowControl w:val="0"/>
              <w:jc w:val="center"/>
              <w:rPr>
                <w:rFonts w:ascii="GHEA Grapalat" w:hAnsi="GHEA Grapalat"/>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677" w:type="dxa"/>
            <w:vAlign w:val="center"/>
          </w:tcPr>
          <w:p w14:paraId="22F0E05C" w14:textId="374A5410" w:rsidR="00C20122" w:rsidRDefault="00C20122" w:rsidP="00C20122">
            <w:pPr>
              <w:widowControl w:val="0"/>
              <w:jc w:val="center"/>
              <w:rPr>
                <w:rFonts w:ascii="GHEA Grapalat" w:hAnsi="GHEA Grapalat" w:cs="Arial"/>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823" w:type="dxa"/>
            <w:vAlign w:val="center"/>
          </w:tcPr>
          <w:p w14:paraId="0DDBF2B5" w14:textId="007E2ED4" w:rsidR="00C20122" w:rsidRDefault="00C20122" w:rsidP="00C20122">
            <w:pPr>
              <w:widowControl w:val="0"/>
              <w:jc w:val="center"/>
              <w:rPr>
                <w:rFonts w:ascii="GHEA Grapalat" w:hAnsi="GHEA Grapalat" w:cs="Arial"/>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529" w:type="dxa"/>
            <w:vAlign w:val="center"/>
          </w:tcPr>
          <w:p w14:paraId="49FAAF98" w14:textId="772F37EC" w:rsidR="00C20122" w:rsidRDefault="00C20122" w:rsidP="00C20122">
            <w:pPr>
              <w:widowControl w:val="0"/>
              <w:jc w:val="center"/>
              <w:rPr>
                <w:rFonts w:ascii="GHEA Grapalat" w:hAnsi="GHEA Grapalat" w:cs="Arial"/>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604" w:type="dxa"/>
            <w:vAlign w:val="center"/>
          </w:tcPr>
          <w:p w14:paraId="312F29A5" w14:textId="77777777" w:rsidR="00C20122" w:rsidRDefault="00C20122" w:rsidP="00C20122">
            <w:pPr>
              <w:widowControl w:val="0"/>
              <w:jc w:val="center"/>
              <w:rPr>
                <w:rFonts w:ascii="GHEA Grapalat" w:hAnsi="GHEA Grapalat" w:cs="Arial"/>
                <w:sz w:val="16"/>
                <w:szCs w:val="16"/>
              </w:rPr>
            </w:pPr>
          </w:p>
        </w:tc>
        <w:tc>
          <w:tcPr>
            <w:tcW w:w="687" w:type="dxa"/>
            <w:vAlign w:val="center"/>
          </w:tcPr>
          <w:p w14:paraId="795D6718" w14:textId="77777777" w:rsidR="00C20122" w:rsidRDefault="00C20122" w:rsidP="00C20122">
            <w:pPr>
              <w:widowControl w:val="0"/>
              <w:jc w:val="center"/>
              <w:rPr>
                <w:rFonts w:ascii="GHEA Grapalat" w:hAnsi="GHEA Grapalat" w:cs="Arial"/>
                <w:sz w:val="16"/>
                <w:szCs w:val="16"/>
              </w:rPr>
            </w:pPr>
          </w:p>
        </w:tc>
        <w:tc>
          <w:tcPr>
            <w:tcW w:w="805" w:type="dxa"/>
            <w:vAlign w:val="center"/>
          </w:tcPr>
          <w:p w14:paraId="0F4900DA" w14:textId="77777777" w:rsidR="00C20122" w:rsidRDefault="00C20122" w:rsidP="00C20122">
            <w:pPr>
              <w:widowControl w:val="0"/>
              <w:jc w:val="center"/>
              <w:rPr>
                <w:rFonts w:ascii="GHEA Grapalat" w:hAnsi="GHEA Grapalat" w:cs="Arial"/>
                <w:sz w:val="16"/>
                <w:szCs w:val="16"/>
              </w:rPr>
            </w:pPr>
          </w:p>
        </w:tc>
        <w:tc>
          <w:tcPr>
            <w:tcW w:w="866" w:type="dxa"/>
            <w:vAlign w:val="center"/>
          </w:tcPr>
          <w:p w14:paraId="7EB26BDB" w14:textId="5A3615B6" w:rsidR="00C20122" w:rsidRDefault="00C20122" w:rsidP="00C20122">
            <w:pPr>
              <w:widowControl w:val="0"/>
              <w:jc w:val="center"/>
              <w:rPr>
                <w:rFonts w:ascii="GHEA Grapalat" w:hAnsi="GHEA Grapalat" w:cs="Arial"/>
                <w:sz w:val="16"/>
                <w:szCs w:val="16"/>
              </w:rPr>
            </w:pPr>
          </w:p>
        </w:tc>
        <w:tc>
          <w:tcPr>
            <w:tcW w:w="842" w:type="dxa"/>
            <w:vAlign w:val="center"/>
          </w:tcPr>
          <w:p w14:paraId="1DE0A766" w14:textId="078025C8" w:rsidR="00C20122" w:rsidRDefault="00C20122" w:rsidP="00C20122">
            <w:pPr>
              <w:widowControl w:val="0"/>
              <w:jc w:val="center"/>
              <w:rPr>
                <w:rFonts w:ascii="GHEA Grapalat" w:hAnsi="GHEA Grapalat" w:cs="Arial"/>
                <w:sz w:val="16"/>
                <w:szCs w:val="16"/>
              </w:rPr>
            </w:pPr>
          </w:p>
        </w:tc>
        <w:tc>
          <w:tcPr>
            <w:tcW w:w="938" w:type="dxa"/>
            <w:vAlign w:val="center"/>
          </w:tcPr>
          <w:p w14:paraId="4E82AAD4" w14:textId="40794606" w:rsidR="00C20122" w:rsidRDefault="00C20122" w:rsidP="00C20122">
            <w:pPr>
              <w:widowControl w:val="0"/>
              <w:jc w:val="center"/>
              <w:rPr>
                <w:rFonts w:ascii="GHEA Grapalat" w:hAnsi="GHEA Grapalat" w:cs="Arial"/>
                <w:sz w:val="16"/>
                <w:szCs w:val="16"/>
              </w:rPr>
            </w:pPr>
          </w:p>
        </w:tc>
        <w:tc>
          <w:tcPr>
            <w:tcW w:w="845" w:type="dxa"/>
            <w:vAlign w:val="center"/>
          </w:tcPr>
          <w:p w14:paraId="05E05864" w14:textId="76233A1C" w:rsidR="00C20122" w:rsidRDefault="00C20122" w:rsidP="00C20122">
            <w:pPr>
              <w:widowControl w:val="0"/>
              <w:jc w:val="center"/>
              <w:rPr>
                <w:rFonts w:ascii="GHEA Grapalat" w:hAnsi="GHEA Grapalat" w:cs="Arial"/>
                <w:sz w:val="16"/>
                <w:szCs w:val="16"/>
              </w:rPr>
            </w:pPr>
          </w:p>
        </w:tc>
        <w:tc>
          <w:tcPr>
            <w:tcW w:w="773" w:type="dxa"/>
            <w:vAlign w:val="center"/>
          </w:tcPr>
          <w:p w14:paraId="0AABB1D9" w14:textId="4B82DB48" w:rsidR="00C20122" w:rsidRDefault="00C20122" w:rsidP="00C20122"/>
        </w:tc>
      </w:tr>
      <w:tr w:rsidR="00C20122" w:rsidRPr="00B138F3" w14:paraId="2EE6B960" w14:textId="77777777" w:rsidTr="00C20122">
        <w:trPr>
          <w:trHeight w:val="404"/>
          <w:jc w:val="center"/>
        </w:trPr>
        <w:tc>
          <w:tcPr>
            <w:tcW w:w="1679" w:type="dxa"/>
            <w:vAlign w:val="center"/>
          </w:tcPr>
          <w:p w14:paraId="630BD0F7" w14:textId="13105302" w:rsidR="00C20122" w:rsidRPr="00DD2F5B" w:rsidRDefault="00C20122" w:rsidP="00C20122">
            <w:pPr>
              <w:widowControl w:val="0"/>
              <w:jc w:val="center"/>
              <w:rPr>
                <w:rFonts w:ascii="GHEA Grapalat" w:hAnsi="GHEA Grapalat"/>
                <w:sz w:val="16"/>
                <w:szCs w:val="16"/>
                <w:lang w:val="hy-AM"/>
              </w:rPr>
            </w:pPr>
            <w:r>
              <w:rPr>
                <w:rFonts w:ascii="GHEA Grapalat" w:hAnsi="GHEA Grapalat"/>
                <w:sz w:val="16"/>
                <w:szCs w:val="16"/>
                <w:lang w:val="hy-AM"/>
              </w:rPr>
              <w:t>4</w:t>
            </w:r>
          </w:p>
        </w:tc>
        <w:tc>
          <w:tcPr>
            <w:tcW w:w="1999" w:type="dxa"/>
            <w:vAlign w:val="center"/>
          </w:tcPr>
          <w:p w14:paraId="575C6DDE" w14:textId="7D8A37CD" w:rsidR="00C20122" w:rsidRPr="002D04A8" w:rsidRDefault="00C20122" w:rsidP="00C20122">
            <w:pPr>
              <w:jc w:val="center"/>
              <w:rPr>
                <w:rFonts w:ascii="GHEA Grapalat" w:hAnsi="GHEA Grapalat"/>
                <w:sz w:val="20"/>
                <w:szCs w:val="20"/>
              </w:rPr>
            </w:pPr>
            <w:r w:rsidRPr="002D04A8">
              <w:rPr>
                <w:rFonts w:ascii="GHEA Grapalat" w:hAnsi="GHEA Grapalat" w:cs="Calibri"/>
                <w:color w:val="000000"/>
                <w:sz w:val="20"/>
                <w:szCs w:val="20"/>
              </w:rPr>
              <w:t>15551300</w:t>
            </w:r>
          </w:p>
        </w:tc>
        <w:tc>
          <w:tcPr>
            <w:tcW w:w="1938" w:type="dxa"/>
            <w:vAlign w:val="center"/>
          </w:tcPr>
          <w:p w14:paraId="0FEFCB32" w14:textId="1A64FD99" w:rsidR="00C20122" w:rsidRPr="002D04A8" w:rsidRDefault="00C20122" w:rsidP="00C20122">
            <w:pPr>
              <w:rPr>
                <w:rFonts w:ascii="GHEA Grapalat" w:hAnsi="GHEA Grapalat"/>
                <w:sz w:val="20"/>
                <w:szCs w:val="20"/>
              </w:rPr>
            </w:pPr>
            <w:r w:rsidRPr="002D04A8">
              <w:rPr>
                <w:rFonts w:ascii="GHEA Grapalat" w:hAnsi="GHEA Grapalat"/>
                <w:sz w:val="20"/>
                <w:szCs w:val="20"/>
              </w:rPr>
              <w:t>Йогурт</w:t>
            </w:r>
          </w:p>
        </w:tc>
        <w:tc>
          <w:tcPr>
            <w:tcW w:w="936" w:type="dxa"/>
            <w:vAlign w:val="center"/>
          </w:tcPr>
          <w:p w14:paraId="7D530611" w14:textId="141E405C" w:rsidR="00C20122" w:rsidRDefault="00C20122" w:rsidP="00C20122">
            <w:pPr>
              <w:widowControl w:val="0"/>
              <w:jc w:val="center"/>
              <w:rPr>
                <w:rFonts w:ascii="GHEA Grapalat" w:hAnsi="GHEA Grapalat"/>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964" w:type="dxa"/>
            <w:vAlign w:val="center"/>
          </w:tcPr>
          <w:p w14:paraId="751CB043" w14:textId="07BB1CB0" w:rsidR="00C20122" w:rsidRDefault="00C20122" w:rsidP="00C20122">
            <w:pPr>
              <w:widowControl w:val="0"/>
              <w:jc w:val="center"/>
              <w:rPr>
                <w:rFonts w:ascii="GHEA Grapalat" w:hAnsi="GHEA Grapalat"/>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677" w:type="dxa"/>
            <w:vAlign w:val="center"/>
          </w:tcPr>
          <w:p w14:paraId="68A2DE5E" w14:textId="3987C334" w:rsidR="00C20122" w:rsidRDefault="00C20122" w:rsidP="00C20122">
            <w:pPr>
              <w:widowControl w:val="0"/>
              <w:jc w:val="center"/>
              <w:rPr>
                <w:rFonts w:ascii="GHEA Grapalat" w:hAnsi="GHEA Grapalat" w:cs="Arial"/>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823" w:type="dxa"/>
            <w:vAlign w:val="center"/>
          </w:tcPr>
          <w:p w14:paraId="4B39A8DE" w14:textId="03D7292D" w:rsidR="00C20122" w:rsidRDefault="00C20122" w:rsidP="00C20122">
            <w:pPr>
              <w:widowControl w:val="0"/>
              <w:jc w:val="center"/>
              <w:rPr>
                <w:rFonts w:ascii="GHEA Grapalat" w:hAnsi="GHEA Grapalat" w:cs="Arial"/>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529" w:type="dxa"/>
            <w:vAlign w:val="center"/>
          </w:tcPr>
          <w:p w14:paraId="7E103BFD" w14:textId="69814C7F" w:rsidR="00C20122" w:rsidRDefault="00C20122" w:rsidP="00C20122">
            <w:pPr>
              <w:widowControl w:val="0"/>
              <w:jc w:val="center"/>
              <w:rPr>
                <w:rFonts w:ascii="GHEA Grapalat" w:hAnsi="GHEA Grapalat" w:cs="Arial"/>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604" w:type="dxa"/>
            <w:vAlign w:val="center"/>
          </w:tcPr>
          <w:p w14:paraId="4FDA55F7" w14:textId="77777777" w:rsidR="00C20122" w:rsidRDefault="00C20122" w:rsidP="00C20122">
            <w:pPr>
              <w:widowControl w:val="0"/>
              <w:jc w:val="center"/>
              <w:rPr>
                <w:rFonts w:ascii="GHEA Grapalat" w:hAnsi="GHEA Grapalat" w:cs="Arial"/>
                <w:sz w:val="16"/>
                <w:szCs w:val="16"/>
              </w:rPr>
            </w:pPr>
          </w:p>
        </w:tc>
        <w:tc>
          <w:tcPr>
            <w:tcW w:w="687" w:type="dxa"/>
            <w:vAlign w:val="center"/>
          </w:tcPr>
          <w:p w14:paraId="0620C4B8" w14:textId="77777777" w:rsidR="00C20122" w:rsidRDefault="00C20122" w:rsidP="00C20122">
            <w:pPr>
              <w:widowControl w:val="0"/>
              <w:jc w:val="center"/>
              <w:rPr>
                <w:rFonts w:ascii="GHEA Grapalat" w:hAnsi="GHEA Grapalat" w:cs="Arial"/>
                <w:sz w:val="16"/>
                <w:szCs w:val="16"/>
              </w:rPr>
            </w:pPr>
          </w:p>
        </w:tc>
        <w:tc>
          <w:tcPr>
            <w:tcW w:w="805" w:type="dxa"/>
            <w:vAlign w:val="center"/>
          </w:tcPr>
          <w:p w14:paraId="32276E1B" w14:textId="77777777" w:rsidR="00C20122" w:rsidRDefault="00C20122" w:rsidP="00C20122">
            <w:pPr>
              <w:widowControl w:val="0"/>
              <w:jc w:val="center"/>
              <w:rPr>
                <w:rFonts w:ascii="GHEA Grapalat" w:hAnsi="GHEA Grapalat" w:cs="Arial"/>
                <w:sz w:val="16"/>
                <w:szCs w:val="16"/>
              </w:rPr>
            </w:pPr>
          </w:p>
        </w:tc>
        <w:tc>
          <w:tcPr>
            <w:tcW w:w="866" w:type="dxa"/>
            <w:vAlign w:val="center"/>
          </w:tcPr>
          <w:p w14:paraId="2DB7E28B" w14:textId="0E6A05BF" w:rsidR="00C20122" w:rsidRDefault="00C20122" w:rsidP="00C20122">
            <w:pPr>
              <w:widowControl w:val="0"/>
              <w:jc w:val="center"/>
              <w:rPr>
                <w:rFonts w:ascii="GHEA Grapalat" w:hAnsi="GHEA Grapalat" w:cs="Arial"/>
                <w:sz w:val="16"/>
                <w:szCs w:val="16"/>
              </w:rPr>
            </w:pPr>
          </w:p>
        </w:tc>
        <w:tc>
          <w:tcPr>
            <w:tcW w:w="842" w:type="dxa"/>
            <w:vAlign w:val="center"/>
          </w:tcPr>
          <w:p w14:paraId="027AB515" w14:textId="61477BEC" w:rsidR="00C20122" w:rsidRDefault="00C20122" w:rsidP="00C20122">
            <w:pPr>
              <w:widowControl w:val="0"/>
              <w:jc w:val="center"/>
              <w:rPr>
                <w:rFonts w:ascii="GHEA Grapalat" w:hAnsi="GHEA Grapalat" w:cs="Arial"/>
                <w:sz w:val="16"/>
                <w:szCs w:val="16"/>
              </w:rPr>
            </w:pPr>
          </w:p>
        </w:tc>
        <w:tc>
          <w:tcPr>
            <w:tcW w:w="938" w:type="dxa"/>
            <w:vAlign w:val="center"/>
          </w:tcPr>
          <w:p w14:paraId="38819E27" w14:textId="34815931" w:rsidR="00C20122" w:rsidRDefault="00C20122" w:rsidP="00C20122">
            <w:pPr>
              <w:widowControl w:val="0"/>
              <w:jc w:val="center"/>
              <w:rPr>
                <w:rFonts w:ascii="GHEA Grapalat" w:hAnsi="GHEA Grapalat" w:cs="Arial"/>
                <w:sz w:val="16"/>
                <w:szCs w:val="16"/>
              </w:rPr>
            </w:pPr>
          </w:p>
        </w:tc>
        <w:tc>
          <w:tcPr>
            <w:tcW w:w="845" w:type="dxa"/>
            <w:vAlign w:val="center"/>
          </w:tcPr>
          <w:p w14:paraId="5F9D087F" w14:textId="5EF69364" w:rsidR="00C20122" w:rsidRDefault="00C20122" w:rsidP="00C20122">
            <w:pPr>
              <w:widowControl w:val="0"/>
              <w:jc w:val="center"/>
              <w:rPr>
                <w:rFonts w:ascii="GHEA Grapalat" w:hAnsi="GHEA Grapalat" w:cs="Arial"/>
                <w:sz w:val="16"/>
                <w:szCs w:val="16"/>
              </w:rPr>
            </w:pPr>
          </w:p>
        </w:tc>
        <w:tc>
          <w:tcPr>
            <w:tcW w:w="773" w:type="dxa"/>
            <w:vAlign w:val="center"/>
          </w:tcPr>
          <w:p w14:paraId="265BE82C" w14:textId="67EBDFD3" w:rsidR="00C20122" w:rsidRDefault="00C20122" w:rsidP="00C20122"/>
        </w:tc>
      </w:tr>
      <w:tr w:rsidR="00C20122" w:rsidRPr="00B138F3" w14:paraId="1C8608F6" w14:textId="77777777" w:rsidTr="00C20122">
        <w:trPr>
          <w:trHeight w:val="404"/>
          <w:jc w:val="center"/>
        </w:trPr>
        <w:tc>
          <w:tcPr>
            <w:tcW w:w="1679" w:type="dxa"/>
            <w:vAlign w:val="center"/>
          </w:tcPr>
          <w:p w14:paraId="64626619" w14:textId="4F7DF22A" w:rsidR="00C20122" w:rsidRPr="00DD2F5B" w:rsidRDefault="00C20122" w:rsidP="00C20122">
            <w:pPr>
              <w:widowControl w:val="0"/>
              <w:jc w:val="center"/>
              <w:rPr>
                <w:rFonts w:ascii="GHEA Grapalat" w:hAnsi="GHEA Grapalat"/>
                <w:sz w:val="16"/>
                <w:szCs w:val="16"/>
                <w:lang w:val="hy-AM"/>
              </w:rPr>
            </w:pPr>
            <w:r>
              <w:rPr>
                <w:rFonts w:ascii="GHEA Grapalat" w:hAnsi="GHEA Grapalat"/>
                <w:sz w:val="16"/>
                <w:szCs w:val="16"/>
                <w:lang w:val="hy-AM"/>
              </w:rPr>
              <w:t>5</w:t>
            </w:r>
          </w:p>
        </w:tc>
        <w:tc>
          <w:tcPr>
            <w:tcW w:w="1999" w:type="dxa"/>
            <w:vAlign w:val="center"/>
          </w:tcPr>
          <w:p w14:paraId="2DF3BF33" w14:textId="2F6192AD" w:rsidR="00C20122" w:rsidRPr="002D04A8" w:rsidRDefault="00C20122" w:rsidP="00C20122">
            <w:pPr>
              <w:jc w:val="center"/>
              <w:rPr>
                <w:rFonts w:ascii="GHEA Grapalat" w:hAnsi="GHEA Grapalat"/>
                <w:sz w:val="20"/>
                <w:szCs w:val="20"/>
              </w:rPr>
            </w:pPr>
            <w:r w:rsidRPr="002D04A8">
              <w:rPr>
                <w:rFonts w:ascii="GHEA Grapalat" w:hAnsi="GHEA Grapalat" w:cs="Calibri"/>
                <w:color w:val="000000"/>
                <w:sz w:val="20"/>
                <w:szCs w:val="20"/>
              </w:rPr>
              <w:t>15551600</w:t>
            </w:r>
          </w:p>
        </w:tc>
        <w:tc>
          <w:tcPr>
            <w:tcW w:w="1938" w:type="dxa"/>
            <w:vAlign w:val="center"/>
          </w:tcPr>
          <w:p w14:paraId="7AFAD380" w14:textId="62299713" w:rsidR="00C20122" w:rsidRPr="002D04A8" w:rsidRDefault="00C20122" w:rsidP="00C20122">
            <w:pPr>
              <w:rPr>
                <w:rFonts w:ascii="GHEA Grapalat" w:hAnsi="GHEA Grapalat"/>
                <w:sz w:val="20"/>
                <w:szCs w:val="20"/>
              </w:rPr>
            </w:pPr>
            <w:proofErr w:type="spellStart"/>
            <w:r w:rsidRPr="002D04A8">
              <w:rPr>
                <w:rFonts w:ascii="GHEA Grapalat" w:hAnsi="GHEA Grapalat"/>
                <w:sz w:val="20"/>
                <w:szCs w:val="20"/>
              </w:rPr>
              <w:t>Мацон</w:t>
            </w:r>
            <w:proofErr w:type="spellEnd"/>
          </w:p>
        </w:tc>
        <w:tc>
          <w:tcPr>
            <w:tcW w:w="936" w:type="dxa"/>
            <w:vAlign w:val="center"/>
          </w:tcPr>
          <w:p w14:paraId="0390DCC0" w14:textId="6797BD58" w:rsidR="00C20122" w:rsidRDefault="00C20122" w:rsidP="00C20122">
            <w:pPr>
              <w:widowControl w:val="0"/>
              <w:jc w:val="center"/>
              <w:rPr>
                <w:rFonts w:ascii="GHEA Grapalat" w:hAnsi="GHEA Grapalat"/>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964" w:type="dxa"/>
            <w:vAlign w:val="center"/>
          </w:tcPr>
          <w:p w14:paraId="67715FFB" w14:textId="30484F73" w:rsidR="00C20122" w:rsidRDefault="00C20122" w:rsidP="00C20122">
            <w:pPr>
              <w:widowControl w:val="0"/>
              <w:jc w:val="center"/>
              <w:rPr>
                <w:rFonts w:ascii="GHEA Grapalat" w:hAnsi="GHEA Grapalat"/>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677" w:type="dxa"/>
            <w:vAlign w:val="center"/>
          </w:tcPr>
          <w:p w14:paraId="037BFCCD" w14:textId="2858701E" w:rsidR="00C20122" w:rsidRDefault="00C20122" w:rsidP="00C20122">
            <w:pPr>
              <w:widowControl w:val="0"/>
              <w:jc w:val="center"/>
              <w:rPr>
                <w:rFonts w:ascii="GHEA Grapalat" w:hAnsi="GHEA Grapalat" w:cs="Arial"/>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823" w:type="dxa"/>
            <w:vAlign w:val="center"/>
          </w:tcPr>
          <w:p w14:paraId="469DE511" w14:textId="705352A0" w:rsidR="00C20122" w:rsidRDefault="00C20122" w:rsidP="00C20122">
            <w:pPr>
              <w:widowControl w:val="0"/>
              <w:jc w:val="center"/>
              <w:rPr>
                <w:rFonts w:ascii="GHEA Grapalat" w:hAnsi="GHEA Grapalat" w:cs="Arial"/>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529" w:type="dxa"/>
            <w:vAlign w:val="center"/>
          </w:tcPr>
          <w:p w14:paraId="3269978A" w14:textId="20609668" w:rsidR="00C20122" w:rsidRDefault="00C20122" w:rsidP="00C20122">
            <w:pPr>
              <w:widowControl w:val="0"/>
              <w:jc w:val="center"/>
              <w:rPr>
                <w:rFonts w:ascii="GHEA Grapalat" w:hAnsi="GHEA Grapalat" w:cs="Arial"/>
                <w:sz w:val="16"/>
                <w:szCs w:val="16"/>
              </w:rPr>
            </w:pPr>
            <w:r w:rsidRPr="004C77EB">
              <w:rPr>
                <w:rFonts w:ascii="GHEA Grapalat" w:hAnsi="GHEA Grapalat"/>
                <w:sz w:val="16"/>
                <w:szCs w:val="16"/>
                <w:lang w:val="en-US"/>
              </w:rPr>
              <w:t>…</w:t>
            </w:r>
            <w:r w:rsidRPr="004C77EB">
              <w:rPr>
                <w:rFonts w:ascii="GHEA Grapalat" w:hAnsi="GHEA Grapalat"/>
                <w:sz w:val="18"/>
                <w:szCs w:val="18"/>
              </w:rPr>
              <w:t>%</w:t>
            </w:r>
          </w:p>
        </w:tc>
        <w:tc>
          <w:tcPr>
            <w:tcW w:w="604" w:type="dxa"/>
            <w:vAlign w:val="center"/>
          </w:tcPr>
          <w:p w14:paraId="17E76539" w14:textId="77777777" w:rsidR="00C20122" w:rsidRDefault="00C20122" w:rsidP="00C20122">
            <w:pPr>
              <w:widowControl w:val="0"/>
              <w:jc w:val="center"/>
              <w:rPr>
                <w:rFonts w:ascii="GHEA Grapalat" w:hAnsi="GHEA Grapalat" w:cs="Arial"/>
                <w:sz w:val="16"/>
                <w:szCs w:val="16"/>
              </w:rPr>
            </w:pPr>
          </w:p>
        </w:tc>
        <w:tc>
          <w:tcPr>
            <w:tcW w:w="687" w:type="dxa"/>
            <w:vAlign w:val="center"/>
          </w:tcPr>
          <w:p w14:paraId="2322F840" w14:textId="77777777" w:rsidR="00C20122" w:rsidRDefault="00C20122" w:rsidP="00C20122">
            <w:pPr>
              <w:widowControl w:val="0"/>
              <w:jc w:val="center"/>
              <w:rPr>
                <w:rFonts w:ascii="GHEA Grapalat" w:hAnsi="GHEA Grapalat" w:cs="Arial"/>
                <w:sz w:val="16"/>
                <w:szCs w:val="16"/>
              </w:rPr>
            </w:pPr>
          </w:p>
        </w:tc>
        <w:tc>
          <w:tcPr>
            <w:tcW w:w="805" w:type="dxa"/>
            <w:vAlign w:val="center"/>
          </w:tcPr>
          <w:p w14:paraId="0F9A801A" w14:textId="77777777" w:rsidR="00C20122" w:rsidRDefault="00C20122" w:rsidP="00C20122">
            <w:pPr>
              <w:widowControl w:val="0"/>
              <w:jc w:val="center"/>
              <w:rPr>
                <w:rFonts w:ascii="GHEA Grapalat" w:hAnsi="GHEA Grapalat" w:cs="Arial"/>
                <w:sz w:val="16"/>
                <w:szCs w:val="16"/>
              </w:rPr>
            </w:pPr>
          </w:p>
        </w:tc>
        <w:tc>
          <w:tcPr>
            <w:tcW w:w="866" w:type="dxa"/>
            <w:vAlign w:val="center"/>
          </w:tcPr>
          <w:p w14:paraId="3531188C" w14:textId="2BD1182D" w:rsidR="00C20122" w:rsidRDefault="00C20122" w:rsidP="00C20122">
            <w:pPr>
              <w:widowControl w:val="0"/>
              <w:jc w:val="center"/>
              <w:rPr>
                <w:rFonts w:ascii="GHEA Grapalat" w:hAnsi="GHEA Grapalat" w:cs="Arial"/>
                <w:sz w:val="16"/>
                <w:szCs w:val="16"/>
              </w:rPr>
            </w:pPr>
          </w:p>
        </w:tc>
        <w:tc>
          <w:tcPr>
            <w:tcW w:w="842" w:type="dxa"/>
            <w:vAlign w:val="center"/>
          </w:tcPr>
          <w:p w14:paraId="3787880E" w14:textId="29CCAB37" w:rsidR="00C20122" w:rsidRDefault="00C20122" w:rsidP="00C20122">
            <w:pPr>
              <w:widowControl w:val="0"/>
              <w:jc w:val="center"/>
              <w:rPr>
                <w:rFonts w:ascii="GHEA Grapalat" w:hAnsi="GHEA Grapalat" w:cs="Arial"/>
                <w:sz w:val="16"/>
                <w:szCs w:val="16"/>
              </w:rPr>
            </w:pPr>
          </w:p>
        </w:tc>
        <w:tc>
          <w:tcPr>
            <w:tcW w:w="938" w:type="dxa"/>
            <w:vAlign w:val="center"/>
          </w:tcPr>
          <w:p w14:paraId="657B48B7" w14:textId="258CE8D3" w:rsidR="00C20122" w:rsidRDefault="00C20122" w:rsidP="00C20122">
            <w:pPr>
              <w:widowControl w:val="0"/>
              <w:jc w:val="center"/>
              <w:rPr>
                <w:rFonts w:ascii="GHEA Grapalat" w:hAnsi="GHEA Grapalat" w:cs="Arial"/>
                <w:sz w:val="16"/>
                <w:szCs w:val="16"/>
              </w:rPr>
            </w:pPr>
          </w:p>
        </w:tc>
        <w:tc>
          <w:tcPr>
            <w:tcW w:w="845" w:type="dxa"/>
            <w:vAlign w:val="center"/>
          </w:tcPr>
          <w:p w14:paraId="45A18732" w14:textId="6F4E2FCE" w:rsidR="00C20122" w:rsidRDefault="00C20122" w:rsidP="00C20122">
            <w:pPr>
              <w:widowControl w:val="0"/>
              <w:jc w:val="center"/>
              <w:rPr>
                <w:rFonts w:ascii="GHEA Grapalat" w:hAnsi="GHEA Grapalat" w:cs="Arial"/>
                <w:sz w:val="16"/>
                <w:szCs w:val="16"/>
              </w:rPr>
            </w:pPr>
          </w:p>
        </w:tc>
        <w:tc>
          <w:tcPr>
            <w:tcW w:w="773" w:type="dxa"/>
            <w:vAlign w:val="center"/>
          </w:tcPr>
          <w:p w14:paraId="60CC6686" w14:textId="146B3147" w:rsidR="00C20122" w:rsidRDefault="00C20122" w:rsidP="00C20122"/>
        </w:tc>
      </w:tr>
    </w:tbl>
    <w:p w14:paraId="37C19AB2" w14:textId="77777777" w:rsidR="00EA3C2C" w:rsidRPr="00B138F3" w:rsidRDefault="00EA3C2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20B2462" w14:textId="77777777" w:rsidTr="00E22E51">
        <w:trPr>
          <w:jc w:val="center"/>
        </w:trPr>
        <w:tc>
          <w:tcPr>
            <w:tcW w:w="4536" w:type="dxa"/>
          </w:tcPr>
          <w:p w14:paraId="436B86FF"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0F26C18D"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CDBFAB0"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7E2D222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lastRenderedPageBreak/>
              <w:t>М. П.</w:t>
            </w:r>
          </w:p>
        </w:tc>
        <w:tc>
          <w:tcPr>
            <w:tcW w:w="760" w:type="dxa"/>
          </w:tcPr>
          <w:p w14:paraId="24851C4C" w14:textId="77777777" w:rsidR="00071D1C" w:rsidRPr="00B138F3" w:rsidRDefault="00071D1C" w:rsidP="00B46D58">
            <w:pPr>
              <w:widowControl w:val="0"/>
              <w:spacing w:after="160"/>
              <w:jc w:val="center"/>
              <w:rPr>
                <w:rFonts w:ascii="GHEA Grapalat" w:hAnsi="GHEA Grapalat"/>
              </w:rPr>
            </w:pPr>
          </w:p>
        </w:tc>
        <w:tc>
          <w:tcPr>
            <w:tcW w:w="4343" w:type="dxa"/>
          </w:tcPr>
          <w:p w14:paraId="219B648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16B7AFC"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7359F261"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5CB47576"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lastRenderedPageBreak/>
              <w:t>М. П.</w:t>
            </w:r>
          </w:p>
        </w:tc>
      </w:tr>
    </w:tbl>
    <w:p w14:paraId="507F8863"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47A00E10"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62485C5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0D0A8DD5"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688343CD" w14:textId="77777777" w:rsidTr="007A2020">
        <w:trPr>
          <w:tblCellSpacing w:w="7" w:type="dxa"/>
          <w:jc w:val="center"/>
        </w:trPr>
        <w:tc>
          <w:tcPr>
            <w:tcW w:w="0" w:type="auto"/>
            <w:vAlign w:val="center"/>
          </w:tcPr>
          <w:p w14:paraId="68EFE843"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56AE41E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76234CE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4349274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6874E360"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6743BB2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2C6ED85A"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336EB5B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93EBA4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67BF1A2"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4BF1992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E8D946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0ECD1081" w14:textId="77777777" w:rsidR="0038400D" w:rsidRPr="00B138F3" w:rsidRDefault="0038400D" w:rsidP="00B46D58">
      <w:pPr>
        <w:widowControl w:val="0"/>
        <w:spacing w:after="160"/>
        <w:ind w:firstLine="375"/>
        <w:rPr>
          <w:rFonts w:ascii="GHEA Grapalat" w:hAnsi="GHEA Grapalat"/>
          <w:iCs/>
        </w:rPr>
      </w:pPr>
    </w:p>
    <w:p w14:paraId="6BFED018"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29822181"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004C2437"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0415F700"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59B16423"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055B7037"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1FECA4FB"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5481F119"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180B239A"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6F4BA312" w14:textId="77777777" w:rsidTr="00AB4EAB">
        <w:trPr>
          <w:jc w:val="center"/>
        </w:trPr>
        <w:tc>
          <w:tcPr>
            <w:tcW w:w="442" w:type="dxa"/>
            <w:vMerge w:val="restart"/>
            <w:shd w:val="clear" w:color="auto" w:fill="auto"/>
            <w:vAlign w:val="center"/>
          </w:tcPr>
          <w:p w14:paraId="7E61846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7E21BC8F"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38AAB24C" w14:textId="77777777" w:rsidTr="00AB4EAB">
        <w:trPr>
          <w:jc w:val="center"/>
        </w:trPr>
        <w:tc>
          <w:tcPr>
            <w:tcW w:w="442" w:type="dxa"/>
            <w:vMerge/>
            <w:shd w:val="clear" w:color="auto" w:fill="auto"/>
          </w:tcPr>
          <w:p w14:paraId="43BBE3B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1A1CFA1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64B421A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6D7C95F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5F92977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15CAD0C2"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20B7725A"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4A8C8524" w14:textId="77777777" w:rsidTr="00AB4EAB">
        <w:trPr>
          <w:trHeight w:val="1105"/>
          <w:jc w:val="center"/>
        </w:trPr>
        <w:tc>
          <w:tcPr>
            <w:tcW w:w="442" w:type="dxa"/>
            <w:vMerge/>
            <w:tcBorders>
              <w:bottom w:val="single" w:sz="4" w:space="0" w:color="auto"/>
            </w:tcBorders>
            <w:shd w:val="clear" w:color="auto" w:fill="auto"/>
          </w:tcPr>
          <w:p w14:paraId="0786F20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5EFF463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02357FC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5972C56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30D279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4AB59F4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4AC608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400E16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40D51B7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390FA227" w14:textId="77777777" w:rsidTr="00AB4EAB">
        <w:trPr>
          <w:jc w:val="center"/>
        </w:trPr>
        <w:tc>
          <w:tcPr>
            <w:tcW w:w="442" w:type="dxa"/>
            <w:shd w:val="clear" w:color="auto" w:fill="auto"/>
            <w:vAlign w:val="center"/>
          </w:tcPr>
          <w:p w14:paraId="0BDCA42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2A92192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41DAB9D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7F1939E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05D0803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2AD2566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62488FC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14C04BD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30293CD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4F2ED098" w14:textId="77777777" w:rsidTr="00AB4EAB">
        <w:trPr>
          <w:jc w:val="center"/>
        </w:trPr>
        <w:tc>
          <w:tcPr>
            <w:tcW w:w="442" w:type="dxa"/>
            <w:shd w:val="clear" w:color="auto" w:fill="auto"/>
          </w:tcPr>
          <w:p w14:paraId="27CC85C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6C35652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57759F8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567586F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75C7567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7B4C2D6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3476A81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471BC5A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0F79D00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52054390" w14:textId="77777777" w:rsidR="0038400D" w:rsidRPr="00B138F3" w:rsidRDefault="0038400D" w:rsidP="00B46D58">
      <w:pPr>
        <w:widowControl w:val="0"/>
        <w:spacing w:after="160"/>
        <w:ind w:firstLine="375"/>
        <w:jc w:val="both"/>
        <w:rPr>
          <w:rFonts w:ascii="GHEA Grapalat" w:hAnsi="GHEA Grapalat" w:cs="Arial"/>
          <w:iCs/>
          <w:lang w:val="en-US"/>
        </w:rPr>
      </w:pPr>
    </w:p>
    <w:p w14:paraId="2EFDDE2E"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gramStart"/>
      <w:r w:rsidRPr="00B138F3">
        <w:rPr>
          <w:rFonts w:ascii="GHEA Grapalat" w:hAnsi="GHEA Grapalat"/>
          <w:snapToGrid w:val="0"/>
        </w:rPr>
        <w:t>Акта,</w:t>
      </w:r>
      <w:r w:rsidRPr="00B138F3">
        <w:rPr>
          <w:rFonts w:ascii="GHEA Grapalat" w:hAnsi="GHEA Grapalat"/>
        </w:rPr>
        <w:t>являются</w:t>
      </w:r>
      <w:proofErr w:type="gramEnd"/>
      <w:r w:rsidRPr="00B138F3">
        <w:rPr>
          <w:rFonts w:ascii="GHEA Grapalat" w:hAnsi="GHEA Grapalat"/>
        </w:rPr>
        <w:t xml:space="preserve"> составляющей частью настоящего Акта и прилагаются.</w:t>
      </w:r>
    </w:p>
    <w:p w14:paraId="5C414FA5"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1E0DF1C9" w14:textId="77777777" w:rsidTr="007A2020">
        <w:trPr>
          <w:trHeight w:val="266"/>
          <w:tblCellSpacing w:w="7" w:type="dxa"/>
          <w:jc w:val="center"/>
        </w:trPr>
        <w:tc>
          <w:tcPr>
            <w:tcW w:w="0" w:type="auto"/>
            <w:vAlign w:val="center"/>
          </w:tcPr>
          <w:p w14:paraId="50994AF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23DE311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1AC88782" w14:textId="77777777" w:rsidTr="007A2020">
        <w:trPr>
          <w:trHeight w:val="473"/>
          <w:tblCellSpacing w:w="7" w:type="dxa"/>
          <w:jc w:val="center"/>
        </w:trPr>
        <w:tc>
          <w:tcPr>
            <w:tcW w:w="0" w:type="auto"/>
            <w:vAlign w:val="center"/>
          </w:tcPr>
          <w:p w14:paraId="180168DD"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0920ACA6"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458BFEEC"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26BF7A6E"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3A85351D" w14:textId="77777777" w:rsidTr="007A2020">
        <w:trPr>
          <w:trHeight w:val="503"/>
          <w:tblCellSpacing w:w="7" w:type="dxa"/>
          <w:jc w:val="center"/>
        </w:trPr>
        <w:tc>
          <w:tcPr>
            <w:tcW w:w="0" w:type="auto"/>
            <w:vAlign w:val="center"/>
          </w:tcPr>
          <w:p w14:paraId="1A034CE3"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0BA95EF5"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BACA33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28FE3007"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38AF617D" w14:textId="77777777" w:rsidTr="007A2020">
        <w:trPr>
          <w:trHeight w:val="281"/>
          <w:tblCellSpacing w:w="7" w:type="dxa"/>
          <w:jc w:val="center"/>
        </w:trPr>
        <w:tc>
          <w:tcPr>
            <w:tcW w:w="0" w:type="auto"/>
            <w:vAlign w:val="center"/>
          </w:tcPr>
          <w:p w14:paraId="235378B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544A125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3B3BBADF" w14:textId="77777777" w:rsidR="00196F14" w:rsidRPr="00B138F3" w:rsidRDefault="00196F14" w:rsidP="00B46D58">
      <w:pPr>
        <w:widowControl w:val="0"/>
        <w:spacing w:after="160"/>
        <w:jc w:val="right"/>
        <w:rPr>
          <w:rFonts w:ascii="GHEA Grapalat" w:hAnsi="GHEA Grapalat" w:cs="Sylfaen"/>
          <w:b/>
        </w:rPr>
      </w:pPr>
    </w:p>
    <w:p w14:paraId="7D7CDB45"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39F4D33D"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005897AB"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61BF19B1"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7B497955"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4CC0BEE5"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19682B57"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4C535B68"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34E68477"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0A74A15A"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375E9E30"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43E75C85"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1DD5464A"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19F654E9"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732517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A2421D3"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769DADF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06B92A6"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9E5DD79"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26E2567"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3CCC7D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27DCDC"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50AEC7"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04DCD60"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35FCF87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21B9FDC"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8D06E18"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F1C913E" w14:textId="77777777" w:rsidR="00071D1C" w:rsidRPr="00B138F3" w:rsidRDefault="00071D1C" w:rsidP="00B46D58">
            <w:pPr>
              <w:widowControl w:val="0"/>
              <w:spacing w:after="120"/>
              <w:jc w:val="center"/>
              <w:rPr>
                <w:rFonts w:ascii="GHEA Grapalat" w:hAnsi="GHEA Grapalat" w:cs="Sylfaen"/>
                <w:sz w:val="20"/>
                <w:szCs w:val="20"/>
              </w:rPr>
            </w:pPr>
          </w:p>
        </w:tc>
      </w:tr>
    </w:tbl>
    <w:p w14:paraId="44D52B06"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40E062B1"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7B36EE26" w14:textId="77777777" w:rsidR="00B138F3" w:rsidRDefault="00B138F3" w:rsidP="00B138F3">
      <w:pPr>
        <w:rPr>
          <w:rFonts w:ascii="GHEA Grapalat" w:hAnsi="GHEA Grapalat"/>
        </w:rPr>
      </w:pPr>
      <w:r>
        <w:rPr>
          <w:rFonts w:ascii="GHEA Grapalat" w:hAnsi="GHEA Grapalat"/>
        </w:rPr>
        <w:t xml:space="preserve">                                                       </w:t>
      </w:r>
    </w:p>
    <w:p w14:paraId="055B1D72"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138558C9"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E1AC7C8" w14:textId="77777777" w:rsidTr="007072C5">
        <w:tc>
          <w:tcPr>
            <w:tcW w:w="4450" w:type="dxa"/>
          </w:tcPr>
          <w:p w14:paraId="7DABDD99"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45613AD5"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246F2BA9"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57EAAA5D"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67F0F6D7" w14:textId="77777777" w:rsidTr="00E22E51">
        <w:trPr>
          <w:tblCellSpacing w:w="7" w:type="dxa"/>
          <w:jc w:val="center"/>
        </w:trPr>
        <w:tc>
          <w:tcPr>
            <w:tcW w:w="0" w:type="auto"/>
            <w:vAlign w:val="center"/>
          </w:tcPr>
          <w:p w14:paraId="6096A5E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E683D68"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50087D1F"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70B4ECE5"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4A068B68" w14:textId="77777777" w:rsidTr="00E22E51">
        <w:trPr>
          <w:tblCellSpacing w:w="7" w:type="dxa"/>
          <w:jc w:val="center"/>
        </w:trPr>
        <w:tc>
          <w:tcPr>
            <w:tcW w:w="0" w:type="auto"/>
            <w:vAlign w:val="center"/>
          </w:tcPr>
          <w:p w14:paraId="223A7471"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3791E0D4"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726AED5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0B1F477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781EFE6D" w14:textId="2A6BD135" w:rsidR="000078A8" w:rsidRDefault="000078A8" w:rsidP="00B46D58">
      <w:pPr>
        <w:widowControl w:val="0"/>
        <w:spacing w:after="160"/>
        <w:ind w:left="-142" w:firstLine="142"/>
        <w:jc w:val="center"/>
        <w:rPr>
          <w:rFonts w:ascii="GHEA Grapalat" w:hAnsi="GHEA Grapalat" w:cs="Sylfaen"/>
          <w:b/>
        </w:rPr>
      </w:pPr>
    </w:p>
    <w:p w14:paraId="2CA3BADA" w14:textId="77777777" w:rsidR="000078A8" w:rsidRDefault="000078A8" w:rsidP="000078A8">
      <w:pPr>
        <w:widowControl w:val="0"/>
        <w:jc w:val="right"/>
        <w:rPr>
          <w:rFonts w:ascii="GHEA Grapalat" w:hAnsi="GHEA Grapalat" w:cs="Sylfaen"/>
          <w:i/>
        </w:rPr>
      </w:pPr>
      <w:r>
        <w:rPr>
          <w:rFonts w:ascii="GHEA Grapalat" w:hAnsi="GHEA Grapalat" w:cs="Sylfaen"/>
          <w:b/>
        </w:rPr>
        <w:br w:type="page"/>
      </w:r>
      <w:proofErr w:type="spellStart"/>
      <w:r>
        <w:rPr>
          <w:rFonts w:ascii="GHEA Grapalat" w:hAnsi="GHEA Grapalat"/>
          <w:i/>
        </w:rPr>
        <w:lastRenderedPageBreak/>
        <w:t>Пиложение</w:t>
      </w:r>
      <w:proofErr w:type="spellEnd"/>
      <w:r>
        <w:rPr>
          <w:rFonts w:ascii="GHEA Grapalat" w:hAnsi="GHEA Grapalat"/>
          <w:i/>
        </w:rPr>
        <w:t xml:space="preserve"> № 4</w:t>
      </w:r>
    </w:p>
    <w:p w14:paraId="20440D85" w14:textId="77777777" w:rsidR="000078A8" w:rsidRDefault="000078A8" w:rsidP="000078A8">
      <w:pPr>
        <w:widowControl w:val="0"/>
        <w:jc w:val="right"/>
        <w:rPr>
          <w:rFonts w:ascii="GHEA Grapalat" w:hAnsi="GHEA Grapalat" w:cs="Sylfaen"/>
          <w:i/>
        </w:rPr>
      </w:pPr>
      <w:r>
        <w:rPr>
          <w:rFonts w:ascii="GHEA Grapalat" w:hAnsi="GHEA Grapalat"/>
          <w:i/>
        </w:rPr>
        <w:t>к Договору под кодом</w:t>
      </w:r>
      <w:r>
        <w:rPr>
          <w:rFonts w:ascii="GHEA Grapalat" w:hAnsi="GHEA Grapalat"/>
          <w:i/>
          <w:lang w:val="hy-AM"/>
        </w:rPr>
        <w:t xml:space="preserve"> </w:t>
      </w:r>
      <w:proofErr w:type="gramStart"/>
      <w:r>
        <w:rPr>
          <w:rFonts w:ascii="GHEA Grapalat" w:hAnsi="GHEA Grapalat"/>
          <w:i/>
          <w:lang w:val="hy-AM"/>
        </w:rPr>
        <w:t xml:space="preserve">«  </w:t>
      </w:r>
      <w:proofErr w:type="gramEnd"/>
      <w:r>
        <w:rPr>
          <w:rFonts w:ascii="GHEA Grapalat" w:hAnsi="GHEA Grapalat"/>
          <w:i/>
          <w:lang w:val="hy-AM"/>
        </w:rPr>
        <w:t xml:space="preserve">    » </w:t>
      </w:r>
      <w:r>
        <w:rPr>
          <w:rFonts w:ascii="GHEA Grapalat" w:hAnsi="GHEA Grapalat" w:cs="Sylfaen"/>
          <w:i/>
        </w:rPr>
        <w:br/>
      </w:r>
      <w:r>
        <w:rPr>
          <w:rFonts w:ascii="GHEA Grapalat" w:hAnsi="GHEA Grapalat"/>
          <w:i/>
        </w:rPr>
        <w:t>заключенному "</w:t>
      </w:r>
      <w:r>
        <w:rPr>
          <w:rFonts w:ascii="GHEA Grapalat" w:hAnsi="GHEA Grapalat"/>
          <w:i/>
        </w:rPr>
        <w:tab/>
        <w:t xml:space="preserve"> "</w:t>
      </w:r>
      <w:r>
        <w:rPr>
          <w:rFonts w:ascii="GHEA Grapalat" w:hAnsi="GHEA Grapalat"/>
          <w:i/>
        </w:rPr>
        <w:tab/>
        <w:t>20</w:t>
      </w:r>
      <w:r>
        <w:rPr>
          <w:rFonts w:ascii="GHEA Grapalat" w:hAnsi="GHEA Grapalat"/>
          <w:i/>
        </w:rPr>
        <w:tab/>
        <w:t xml:space="preserve">  г.</w:t>
      </w:r>
    </w:p>
    <w:p w14:paraId="6DC7765D" w14:textId="77777777" w:rsidR="000078A8" w:rsidRDefault="000078A8" w:rsidP="000078A8">
      <w:pPr>
        <w:jc w:val="center"/>
        <w:rPr>
          <w:rFonts w:ascii="GHEA Grapalat" w:hAnsi="GHEA Grapalat" w:cs="GHEA Grapalat"/>
        </w:rPr>
      </w:pPr>
    </w:p>
    <w:p w14:paraId="1814BFD4" w14:textId="77777777" w:rsidR="000078A8" w:rsidRDefault="000078A8" w:rsidP="000078A8">
      <w:pPr>
        <w:jc w:val="center"/>
        <w:rPr>
          <w:rFonts w:ascii="GHEA Grapalat" w:hAnsi="GHEA Grapalat" w:cs="GHEA Grapalat"/>
        </w:rPr>
      </w:pPr>
      <w:r>
        <w:rPr>
          <w:rFonts w:ascii="GHEA Grapalat" w:hAnsi="GHEA Grapalat" w:cs="GHEA Grapalat"/>
        </w:rPr>
        <w:t>УВЕДОМЛЕНИЕ</w:t>
      </w:r>
    </w:p>
    <w:p w14:paraId="6F0FED2C" w14:textId="77777777" w:rsidR="000078A8" w:rsidRDefault="000078A8" w:rsidP="000078A8">
      <w:pPr>
        <w:jc w:val="center"/>
        <w:rPr>
          <w:rFonts w:ascii="GHEA Grapalat" w:hAnsi="GHEA Grapalat" w:cs="GHEA Grapalat"/>
          <w:lang w:val="hy-AM"/>
        </w:rPr>
      </w:pPr>
    </w:p>
    <w:p w14:paraId="510AA3EC" w14:textId="77777777" w:rsidR="000078A8" w:rsidRDefault="000078A8" w:rsidP="000078A8">
      <w:pPr>
        <w:rPr>
          <w:rFonts w:ascii="GHEA Grapalat" w:hAnsi="GHEA Grapalat" w:cs="Arial"/>
          <w:sz w:val="20"/>
          <w:szCs w:val="20"/>
          <w:lang w:val="es-ES"/>
        </w:rPr>
      </w:pPr>
      <w:r>
        <w:rPr>
          <w:rFonts w:ascii="GHEA Grapalat" w:hAnsi="GHEA Grapalat"/>
          <w:u w:val="single"/>
          <w:lang w:val="es-ES"/>
        </w:rPr>
        <w:t xml:space="preserve">                                                             </w:t>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lang w:val="es-ES"/>
        </w:rPr>
        <w:t xml:space="preserve"> </w:t>
      </w:r>
      <w:r>
        <w:rPr>
          <w:rFonts w:ascii="GHEA Grapalat" w:hAnsi="GHEA Grapalat"/>
        </w:rPr>
        <w:t>з</w:t>
      </w:r>
      <w:r>
        <w:rPr>
          <w:rFonts w:ascii="GHEA Grapalat" w:hAnsi="GHEA Grapalat" w:cs="Sylfaen"/>
          <w:sz w:val="20"/>
          <w:szCs w:val="20"/>
        </w:rPr>
        <w:t>аявляет, что</w:t>
      </w:r>
      <w:r>
        <w:rPr>
          <w:rFonts w:ascii="GHEA Grapalat" w:hAnsi="GHEA Grapalat" w:cs="Arial"/>
          <w:sz w:val="20"/>
          <w:szCs w:val="20"/>
        </w:rPr>
        <w:t>:</w:t>
      </w:r>
      <w:r>
        <w:rPr>
          <w:rFonts w:ascii="GHEA Grapalat" w:hAnsi="GHEA Grapalat" w:cs="Arial"/>
          <w:sz w:val="20"/>
          <w:szCs w:val="20"/>
          <w:lang w:val="es-ES"/>
        </w:rPr>
        <w:t xml:space="preserve">  </w:t>
      </w:r>
    </w:p>
    <w:p w14:paraId="203F8727" w14:textId="77777777" w:rsidR="000078A8" w:rsidRDefault="000078A8" w:rsidP="000078A8">
      <w:pPr>
        <w:rPr>
          <w:rFonts w:ascii="GHEA Grapalat" w:hAnsi="GHEA Grapalat" w:cs="Arial"/>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финансового</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агента</w:t>
      </w:r>
      <w:proofErr w:type="spellEnd"/>
    </w:p>
    <w:p w14:paraId="4030A4A8" w14:textId="77777777" w:rsidR="000078A8" w:rsidRDefault="000078A8" w:rsidP="000078A8">
      <w:pPr>
        <w:rPr>
          <w:rFonts w:ascii="GHEA Grapalat" w:hAnsi="GHEA Grapalat"/>
          <w:vertAlign w:val="superscript"/>
          <w:lang w:val="es-ES"/>
        </w:rPr>
      </w:pPr>
    </w:p>
    <w:p w14:paraId="2529916E" w14:textId="77777777" w:rsidR="000078A8" w:rsidRDefault="000078A8" w:rsidP="000078A8">
      <w:pPr>
        <w:pStyle w:val="aff"/>
        <w:numPr>
          <w:ilvl w:val="0"/>
          <w:numId w:val="34"/>
        </w:numPr>
        <w:jc w:val="both"/>
        <w:rPr>
          <w:rFonts w:ascii="GHEA Grapalat" w:hAnsi="GHEA Grapalat"/>
          <w:u w:val="single"/>
          <w:lang w:val="es-ES"/>
        </w:rPr>
      </w:pPr>
      <w:r>
        <w:rPr>
          <w:rFonts w:ascii="GHEA Grapalat" w:hAnsi="GHEA Grapalat"/>
          <w:sz w:val="20"/>
          <w:szCs w:val="20"/>
        </w:rPr>
        <w:t>В рамках заключенного между</w:t>
      </w:r>
      <w:r>
        <w:rPr>
          <w:rFonts w:ascii="GHEA Grapalat" w:hAnsi="GHEA Grapalat"/>
        </w:rPr>
        <w:t xml:space="preserve">   ----------------------</w:t>
      </w:r>
      <w:r>
        <w:rPr>
          <w:rFonts w:ascii="GHEA Grapalat" w:hAnsi="GHEA Grapalat"/>
          <w:lang w:val="hy-AM"/>
        </w:rPr>
        <w:t xml:space="preserve"> </w:t>
      </w:r>
      <w:r>
        <w:rPr>
          <w:rFonts w:ascii="GHEA Grapalat" w:hAnsi="GHEA Grapalat"/>
          <w:sz w:val="20"/>
          <w:szCs w:val="20"/>
        </w:rPr>
        <w:t>- ом   и</w:t>
      </w:r>
      <w:r>
        <w:rPr>
          <w:rFonts w:ascii="GHEA Grapalat" w:hAnsi="GHEA Grapalat"/>
        </w:rPr>
        <w:t xml:space="preserve"> ---------------------------- </w:t>
      </w:r>
      <w:r>
        <w:rPr>
          <w:rFonts w:ascii="GHEA Grapalat" w:hAnsi="GHEA Grapalat"/>
          <w:sz w:val="20"/>
          <w:szCs w:val="20"/>
        </w:rPr>
        <w:t>-ом</w:t>
      </w:r>
      <w:r>
        <w:rPr>
          <w:rFonts w:ascii="GHEA Grapalat" w:hAnsi="GHEA Grapalat"/>
        </w:rPr>
        <w:t xml:space="preserve">                              </w:t>
      </w:r>
    </w:p>
    <w:p w14:paraId="46BCFEFB" w14:textId="77777777" w:rsidR="000078A8" w:rsidRDefault="000078A8" w:rsidP="000078A8">
      <w:pPr>
        <w:rPr>
          <w:rFonts w:ascii="GHEA Grapalat" w:hAnsi="GHEA Grapalat" w:cs="Sylfaen"/>
          <w:vertAlign w:val="superscript"/>
        </w:rPr>
      </w:pPr>
      <w:r>
        <w:rPr>
          <w:rFonts w:ascii="GHEA Grapalat" w:hAnsi="GHEA Grapalat" w:cs="Sylfaen"/>
          <w:vertAlign w:val="superscript"/>
          <w:lang w:val="es-ES"/>
        </w:rPr>
        <w:t xml:space="preserve">                                                                                     </w:t>
      </w:r>
      <w:r>
        <w:rPr>
          <w:rFonts w:ascii="GHEA Grapalat" w:hAnsi="GHEA Grapalat" w:cs="Sylfaen"/>
          <w:vertAlign w:val="superscript"/>
        </w:rPr>
        <w:t xml:space="preserve">      название</w:t>
      </w:r>
      <w:r>
        <w:rPr>
          <w:rFonts w:ascii="GHEA Grapalat" w:hAnsi="GHEA Grapalat" w:cs="Sylfaen"/>
          <w:vertAlign w:val="superscript"/>
          <w:lang w:val="es-ES"/>
        </w:rPr>
        <w:t xml:space="preserve"> </w:t>
      </w:r>
      <w:r>
        <w:rPr>
          <w:rFonts w:ascii="GHEA Grapalat" w:hAnsi="GHEA Grapalat" w:cs="Sylfaen"/>
          <w:vertAlign w:val="superscript"/>
        </w:rPr>
        <w:t>покупателя</w:t>
      </w:r>
      <w:r>
        <w:rPr>
          <w:rFonts w:ascii="GHEA Grapalat" w:hAnsi="GHEA Grapalat" w:cs="Sylfaen"/>
          <w:vertAlign w:val="superscript"/>
          <w:lang w:val="es-ES"/>
        </w:rPr>
        <w:t xml:space="preserve"> </w:t>
      </w: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r>
        <w:rPr>
          <w:rFonts w:ascii="GHEA Grapalat" w:hAnsi="GHEA Grapalat" w:cs="Sylfaen"/>
          <w:vertAlign w:val="superscript"/>
        </w:rPr>
        <w:t>продавца</w:t>
      </w:r>
    </w:p>
    <w:p w14:paraId="5B8EAABD" w14:textId="77777777" w:rsidR="000078A8" w:rsidRDefault="000078A8" w:rsidP="000078A8">
      <w:pPr>
        <w:rPr>
          <w:rFonts w:ascii="GHEA Grapalat" w:hAnsi="GHEA Grapalat" w:cs="Sylfaen"/>
          <w:vertAlign w:val="superscript"/>
        </w:rPr>
      </w:pPr>
      <w:r>
        <w:rPr>
          <w:rFonts w:ascii="GHEA Grapalat" w:hAnsi="GHEA Grapalat" w:cs="Sylfaen"/>
          <w:sz w:val="20"/>
          <w:szCs w:val="20"/>
          <w:lang w:val="es-ES"/>
        </w:rPr>
        <w:t xml:space="preserve">   «--» 20</w:t>
      </w:r>
      <w:r>
        <w:rPr>
          <w:rFonts w:ascii="GHEA Grapalat" w:hAnsi="GHEA Grapalat" w:cs="Sylfaen"/>
          <w:sz w:val="20"/>
          <w:szCs w:val="20"/>
        </w:rPr>
        <w:t>г</w:t>
      </w:r>
      <w:r>
        <w:rPr>
          <w:rFonts w:ascii="GHEA Grapalat" w:hAnsi="GHEA Grapalat" w:cs="Sylfaen"/>
          <w:sz w:val="20"/>
          <w:szCs w:val="20"/>
          <w:lang w:val="es-ES"/>
        </w:rPr>
        <w:t>.</w:t>
      </w:r>
      <w:r>
        <w:rPr>
          <w:rFonts w:ascii="GHEA Grapalat" w:hAnsi="GHEA Grapalat" w:cs="Sylfaen"/>
          <w:sz w:val="20"/>
          <w:szCs w:val="20"/>
        </w:rPr>
        <w:t xml:space="preserve">договора под </w:t>
      </w:r>
      <w:proofErr w:type="gramStart"/>
      <w:r>
        <w:rPr>
          <w:rFonts w:ascii="GHEA Grapalat" w:hAnsi="GHEA Grapalat" w:cs="Sylfaen"/>
          <w:sz w:val="20"/>
          <w:szCs w:val="20"/>
        </w:rPr>
        <w:t xml:space="preserve">кодом </w:t>
      </w:r>
      <w:r>
        <w:rPr>
          <w:rFonts w:ascii="GHEA Grapalat" w:hAnsi="GHEA Grapalat" w:cs="Sylfaen"/>
          <w:sz w:val="20"/>
          <w:szCs w:val="20"/>
          <w:lang w:val="es-ES"/>
        </w:rPr>
        <w:t xml:space="preserve"> </w:t>
      </w:r>
      <w:r>
        <w:rPr>
          <w:rFonts w:ascii="GHEA Grapalat" w:hAnsi="GHEA Grapalat"/>
          <w:i/>
          <w:sz w:val="20"/>
          <w:szCs w:val="20"/>
          <w:lang w:val="af-ZA"/>
        </w:rPr>
        <w:t>_</w:t>
      </w:r>
      <w:proofErr w:type="gramEnd"/>
      <w:r>
        <w:rPr>
          <w:rFonts w:ascii="GHEA Grapalat" w:hAnsi="GHEA Grapalat"/>
          <w:i/>
          <w:sz w:val="20"/>
          <w:szCs w:val="20"/>
          <w:lang w:val="af-ZA"/>
        </w:rPr>
        <w:t>__</w:t>
      </w:r>
      <w:r>
        <w:rPr>
          <w:rFonts w:ascii="GHEA Grapalat" w:hAnsi="GHEA Grapalat" w:cs="Arial"/>
          <w:i/>
          <w:sz w:val="20"/>
          <w:szCs w:val="20"/>
          <w:shd w:val="clear" w:color="auto" w:fill="FFFFFF"/>
          <w:lang w:val="hy-AM"/>
        </w:rPr>
        <w:t>«________»</w:t>
      </w:r>
      <w:r>
        <w:rPr>
          <w:rFonts w:ascii="GHEA Grapalat" w:hAnsi="GHEA Grapalat"/>
          <w:i/>
          <w:sz w:val="20"/>
          <w:szCs w:val="20"/>
          <w:u w:val="single"/>
        </w:rPr>
        <w:t xml:space="preserve">__ </w:t>
      </w:r>
      <w:r>
        <w:rPr>
          <w:rFonts w:ascii="GHEA Grapalat" w:hAnsi="GHEA Grapalat"/>
          <w:sz w:val="20"/>
          <w:szCs w:val="20"/>
        </w:rPr>
        <w:t>(</w:t>
      </w:r>
      <w:r>
        <w:rPr>
          <w:rFonts w:ascii="GHEA Grapalat" w:hAnsi="GHEA Grapalat" w:cs="Sylfaen"/>
          <w:sz w:val="20"/>
          <w:szCs w:val="20"/>
        </w:rPr>
        <w:t>далее-Договор</w:t>
      </w:r>
      <w:r>
        <w:rPr>
          <w:rFonts w:ascii="GHEA Grapalat" w:hAnsi="GHEA Grapalat" w:cs="Sylfaen"/>
          <w:sz w:val="20"/>
          <w:szCs w:val="20"/>
          <w:lang w:val="es-ES"/>
        </w:rPr>
        <w:t>)</w:t>
      </w:r>
      <w:r>
        <w:rPr>
          <w:rFonts w:ascii="GHEA Grapalat" w:hAnsi="GHEA Grapalat" w:cs="Sylfaen"/>
          <w:sz w:val="20"/>
          <w:szCs w:val="20"/>
        </w:rPr>
        <w:t xml:space="preserve">, между мной </w:t>
      </w:r>
      <w:r>
        <w:rPr>
          <w:rFonts w:ascii="GHEA Grapalat" w:hAnsi="GHEA Grapalat" w:cs="Sylfaen"/>
          <w:sz w:val="20"/>
          <w:szCs w:val="20"/>
          <w:lang w:val="hy-AM"/>
        </w:rPr>
        <w:t xml:space="preserve"> </w:t>
      </w:r>
      <w:r>
        <w:rPr>
          <w:rFonts w:ascii="GHEA Grapalat" w:hAnsi="GHEA Grapalat" w:cs="Sylfaen"/>
          <w:sz w:val="20"/>
          <w:szCs w:val="20"/>
        </w:rPr>
        <w:t>и ------------------------- - ом</w:t>
      </w:r>
    </w:p>
    <w:p w14:paraId="0B390069" w14:textId="77777777" w:rsidR="000078A8" w:rsidRDefault="000078A8" w:rsidP="000078A8">
      <w:pPr>
        <w:rPr>
          <w:rFonts w:ascii="GHEA Grapalat" w:hAnsi="GHEA Grapalat"/>
          <w:u w:val="single"/>
          <w:lang w:val="es-ES"/>
        </w:rPr>
      </w:pP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r>
        <w:rPr>
          <w:rFonts w:ascii="GHEA Grapalat" w:hAnsi="GHEA Grapalat" w:cs="Sylfaen"/>
          <w:vertAlign w:val="superscript"/>
        </w:rPr>
        <w:t>продавца</w:t>
      </w:r>
    </w:p>
    <w:p w14:paraId="24D17744" w14:textId="77777777" w:rsidR="000078A8" w:rsidRDefault="000078A8" w:rsidP="000078A8">
      <w:pPr>
        <w:ind w:firstLine="709"/>
        <w:rPr>
          <w:rFonts w:ascii="GHEA Grapalat" w:hAnsi="GHEA Grapalat" w:cs="Sylfaen"/>
          <w:sz w:val="20"/>
          <w:szCs w:val="20"/>
          <w:lang w:val="es-ES"/>
        </w:rPr>
      </w:pPr>
      <w:r>
        <w:rPr>
          <w:rFonts w:ascii="GHEA Grapalat" w:hAnsi="GHEA Grapalat"/>
          <w:u w:val="single"/>
          <w:lang w:val="es-ES"/>
        </w:rPr>
        <w:tab/>
      </w:r>
      <w:r>
        <w:rPr>
          <w:rFonts w:ascii="GHEA Grapalat" w:hAnsi="GHEA Grapalat" w:cs="Sylfaen"/>
          <w:sz w:val="20"/>
          <w:szCs w:val="20"/>
          <w:lang w:val="es-ES"/>
        </w:rPr>
        <w:t xml:space="preserve"> «--»   </w:t>
      </w:r>
      <w:proofErr w:type="gramStart"/>
      <w:r>
        <w:rPr>
          <w:rFonts w:ascii="GHEA Grapalat" w:hAnsi="GHEA Grapalat" w:cs="Sylfaen"/>
          <w:sz w:val="20"/>
          <w:szCs w:val="20"/>
          <w:lang w:val="es-ES"/>
        </w:rPr>
        <w:t xml:space="preserve">20  </w:t>
      </w:r>
      <w:r>
        <w:rPr>
          <w:rFonts w:ascii="GHEA Grapalat" w:hAnsi="GHEA Grapalat" w:cs="Sylfaen"/>
          <w:sz w:val="20"/>
          <w:szCs w:val="20"/>
        </w:rPr>
        <w:t>года</w:t>
      </w:r>
      <w:proofErr w:type="gramEnd"/>
      <w:r>
        <w:rPr>
          <w:rFonts w:ascii="GHEA Grapalat" w:hAnsi="GHEA Grapalat" w:cs="Sylfaen"/>
          <w:sz w:val="20"/>
          <w:szCs w:val="20"/>
        </w:rPr>
        <w:t xml:space="preserve"> </w:t>
      </w:r>
      <w:r>
        <w:rPr>
          <w:rFonts w:ascii="GHEA Grapalat" w:hAnsi="GHEA Grapalat" w:cs="Sylfaen"/>
          <w:sz w:val="20"/>
          <w:szCs w:val="20"/>
          <w:lang w:val="es-ES"/>
        </w:rPr>
        <w:t xml:space="preserve"> </w:t>
      </w:r>
      <w:r>
        <w:rPr>
          <w:rFonts w:ascii="GHEA Grapalat" w:hAnsi="GHEA Grapalat"/>
          <w:sz w:val="20"/>
          <w:szCs w:val="20"/>
        </w:rPr>
        <w:t>заключен</w:t>
      </w:r>
      <w:r>
        <w:rPr>
          <w:rFonts w:ascii="GHEA Grapalat" w:hAnsi="GHEA Grapalat" w:cs="Sylfaen"/>
          <w:sz w:val="20"/>
          <w:szCs w:val="20"/>
          <w:lang w:val="es-ES"/>
        </w:rPr>
        <w:t xml:space="preserve"> </w:t>
      </w:r>
      <w:r>
        <w:rPr>
          <w:rFonts w:ascii="GHEA Grapalat" w:hAnsi="GHEA Grapalat" w:cs="Sylfaen"/>
          <w:sz w:val="20"/>
          <w:szCs w:val="20"/>
        </w:rPr>
        <w:t xml:space="preserve">договор факторинга под кодом </w:t>
      </w:r>
      <w:r>
        <w:rPr>
          <w:rFonts w:ascii="GHEA Grapalat" w:hAnsi="GHEA Grapalat"/>
          <w:lang w:val="es-ES"/>
        </w:rPr>
        <w:t>«</w:t>
      </w:r>
      <w:r>
        <w:rPr>
          <w:rFonts w:ascii="GHEA Grapalat" w:hAnsi="GHEA Grapalat"/>
          <w:sz w:val="20"/>
          <w:szCs w:val="20"/>
          <w:lang w:val="es-ES"/>
        </w:rPr>
        <w:t>---</w:t>
      </w:r>
      <w:r>
        <w:rPr>
          <w:rFonts w:ascii="GHEA Grapalat" w:hAnsi="GHEA Grapalat" w:cs="Sylfaen"/>
          <w:sz w:val="20"/>
          <w:szCs w:val="20"/>
          <w:lang w:val="es-ES"/>
        </w:rPr>
        <w:t>------------------</w:t>
      </w:r>
      <w:r>
        <w:rPr>
          <w:rFonts w:ascii="GHEA Grapalat" w:hAnsi="GHEA Grapalat"/>
          <w:lang w:val="es-ES"/>
        </w:rPr>
        <w:t>»</w:t>
      </w:r>
      <w:r>
        <w:rPr>
          <w:rFonts w:ascii="GHEA Grapalat" w:hAnsi="GHEA Grapalat"/>
        </w:rPr>
        <w:t>.</w:t>
      </w:r>
      <w:r>
        <w:rPr>
          <w:rFonts w:ascii="GHEA Grapalat" w:hAnsi="GHEA Grapalat" w:cs="Sylfaen"/>
          <w:sz w:val="20"/>
          <w:szCs w:val="20"/>
          <w:lang w:val="es-ES"/>
        </w:rPr>
        <w:t xml:space="preserve"> </w:t>
      </w:r>
    </w:p>
    <w:p w14:paraId="12D92B3F" w14:textId="77777777" w:rsidR="000078A8" w:rsidRDefault="000078A8" w:rsidP="000078A8">
      <w:pPr>
        <w:rPr>
          <w:rFonts w:ascii="GHEA Grapalat" w:hAnsi="GHEA Grapalat" w:cs="Sylfaen"/>
          <w:sz w:val="20"/>
          <w:szCs w:val="20"/>
          <w:lang w:val="es-ES"/>
        </w:rPr>
      </w:pPr>
    </w:p>
    <w:p w14:paraId="305CC490" w14:textId="77777777" w:rsidR="000078A8" w:rsidRDefault="000078A8" w:rsidP="000078A8">
      <w:pPr>
        <w:pStyle w:val="aff"/>
        <w:numPr>
          <w:ilvl w:val="0"/>
          <w:numId w:val="34"/>
        </w:numPr>
        <w:jc w:val="both"/>
        <w:rPr>
          <w:rFonts w:ascii="GHEA Grapalat" w:hAnsi="GHEA Grapalat" w:cs="Sylfaen"/>
          <w:sz w:val="20"/>
          <w:szCs w:val="20"/>
        </w:rPr>
      </w:pPr>
      <w:r>
        <w:rPr>
          <w:rFonts w:ascii="GHEA Grapalat" w:hAnsi="GHEA Grapalat" w:cs="Sylfaen"/>
          <w:sz w:val="20"/>
          <w:szCs w:val="20"/>
        </w:rPr>
        <w:t xml:space="preserve">Согласен с условиями изложенными в пункте </w:t>
      </w:r>
      <w:proofErr w:type="gramStart"/>
      <w:r>
        <w:rPr>
          <w:rFonts w:ascii="GHEA Grapalat" w:hAnsi="GHEA Grapalat" w:cs="Sylfaen"/>
          <w:sz w:val="20"/>
          <w:szCs w:val="20"/>
        </w:rPr>
        <w:t>8.12 .</w:t>
      </w:r>
      <w:proofErr w:type="gramEnd"/>
    </w:p>
    <w:p w14:paraId="71ED9663" w14:textId="77777777" w:rsidR="000078A8" w:rsidRDefault="000078A8" w:rsidP="000078A8">
      <w:pPr>
        <w:jc w:val="center"/>
        <w:rPr>
          <w:rFonts w:ascii="GHEA Grapalat" w:hAnsi="GHEA Grapalat" w:cs="GHEA Grapalat"/>
          <w:lang w:val="es-ES"/>
        </w:rPr>
      </w:pPr>
    </w:p>
    <w:p w14:paraId="42AF3825" w14:textId="77777777" w:rsidR="000078A8" w:rsidRDefault="000078A8" w:rsidP="000078A8">
      <w:pPr>
        <w:jc w:val="center"/>
        <w:rPr>
          <w:rFonts w:ascii="GHEA Grapalat" w:hAnsi="GHEA Grapalat" w:cs="Sylfaen"/>
          <w:b/>
          <w:lang w:val="es-ES"/>
        </w:rPr>
      </w:pPr>
    </w:p>
    <w:p w14:paraId="5709B7BC" w14:textId="77777777" w:rsidR="000078A8" w:rsidRDefault="000078A8" w:rsidP="000078A8">
      <w:pPr>
        <w:ind w:left="720" w:firstLine="720"/>
        <w:rPr>
          <w:rFonts w:ascii="GHEA Grapalat" w:hAnsi="GHEA Grapalat"/>
          <w:sz w:val="20"/>
          <w:lang w:val="hy-AM"/>
        </w:rPr>
      </w:pPr>
      <w:r>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lang w:val="es-ES"/>
        </w:rPr>
        <w:t xml:space="preserve">      </w:t>
      </w:r>
      <w:r>
        <w:rPr>
          <w:rFonts w:ascii="GHEA Grapalat" w:hAnsi="GHEA Grapalat"/>
          <w:sz w:val="20"/>
          <w:lang w:val="hy-AM"/>
        </w:rPr>
        <w:t xml:space="preserve">_____________ </w:t>
      </w:r>
    </w:p>
    <w:p w14:paraId="2ADA8E66" w14:textId="77777777" w:rsidR="000078A8" w:rsidRDefault="000078A8" w:rsidP="000078A8">
      <w:pPr>
        <w:rPr>
          <w:rFonts w:ascii="GHEA Grapalat" w:hAnsi="GHEA Grapalat"/>
          <w:sz w:val="20"/>
          <w:vertAlign w:val="superscript"/>
          <w:lang w:val="hy-AM"/>
        </w:rPr>
      </w:pPr>
      <w:r>
        <w:rPr>
          <w:rFonts w:ascii="GHEA Grapalat" w:hAnsi="GHEA Grapalat"/>
          <w:sz w:val="20"/>
          <w:vertAlign w:val="superscript"/>
        </w:rPr>
        <w:t xml:space="preserve">                                                </w:t>
      </w:r>
      <w:r>
        <w:rPr>
          <w:rFonts w:ascii="GHEA Grapalat" w:hAnsi="GHEA Grapalat"/>
          <w:sz w:val="20"/>
          <w:vertAlign w:val="superscript"/>
          <w:lang w:val="hy-AM"/>
        </w:rPr>
        <w:t>название финансового агента (должность руководителя, имя, фамилия)</w:t>
      </w:r>
      <w:r>
        <w:rPr>
          <w:rFonts w:ascii="GHEA Grapalat" w:hAnsi="GHEA Grapalat"/>
          <w:sz w:val="20"/>
          <w:vertAlign w:val="superscript"/>
        </w:rPr>
        <w:t xml:space="preserve">                                                         подпись</w:t>
      </w:r>
      <w:r>
        <w:rPr>
          <w:rFonts w:ascii="GHEA Grapalat" w:hAnsi="GHEA Grapalat"/>
          <w:sz w:val="20"/>
          <w:vertAlign w:val="superscript"/>
          <w:lang w:val="hy-AM"/>
        </w:rPr>
        <w:t xml:space="preserve">                                                                                                                                                                                                                       </w:t>
      </w:r>
    </w:p>
    <w:p w14:paraId="1D95B680" w14:textId="77777777" w:rsidR="000078A8" w:rsidRDefault="000078A8" w:rsidP="000078A8">
      <w:pPr>
        <w:jc w:val="right"/>
        <w:rPr>
          <w:rFonts w:ascii="GHEA Grapalat" w:hAnsi="GHEA Grapalat"/>
          <w:sz w:val="20"/>
          <w:lang w:val="hy-AM"/>
        </w:rPr>
      </w:pPr>
      <w:r>
        <w:rPr>
          <w:rFonts w:ascii="GHEA Grapalat" w:hAnsi="GHEA Grapalat"/>
          <w:sz w:val="20"/>
          <w:lang w:val="hy-AM"/>
        </w:rPr>
        <w:t xml:space="preserve">    </w:t>
      </w:r>
    </w:p>
    <w:p w14:paraId="1386FF01" w14:textId="77777777" w:rsidR="000078A8" w:rsidRDefault="000078A8" w:rsidP="000078A8">
      <w:pPr>
        <w:jc w:val="center"/>
        <w:rPr>
          <w:rFonts w:ascii="GHEA Grapalat" w:hAnsi="GHEA Grapalat" w:cs="Sylfaen"/>
          <w:sz w:val="16"/>
          <w:szCs w:val="16"/>
          <w:lang w:val="es-ES"/>
        </w:rPr>
      </w:pPr>
      <w:r>
        <w:rPr>
          <w:rFonts w:ascii="GHEA Grapalat" w:hAnsi="GHEA Grapalat"/>
          <w:sz w:val="16"/>
          <w:szCs w:val="16"/>
        </w:rPr>
        <w:t xml:space="preserve">                                                                                                      М. П.</w:t>
      </w:r>
      <w:r>
        <w:rPr>
          <w:rFonts w:ascii="GHEA Grapalat" w:hAnsi="GHEA Grapalat" w:cs="Sylfaen"/>
          <w:sz w:val="16"/>
          <w:szCs w:val="16"/>
          <w:lang w:val="es-ES"/>
        </w:rPr>
        <w:t xml:space="preserve"> (</w:t>
      </w:r>
      <w:r>
        <w:rPr>
          <w:rFonts w:ascii="GHEA Grapalat" w:hAnsi="GHEA Grapalat" w:cs="Sylfaen"/>
          <w:sz w:val="16"/>
          <w:szCs w:val="16"/>
        </w:rPr>
        <w:t>при наличии</w:t>
      </w:r>
      <w:r>
        <w:rPr>
          <w:rFonts w:ascii="GHEA Grapalat" w:hAnsi="GHEA Grapalat" w:cs="Sylfaen"/>
          <w:sz w:val="16"/>
          <w:szCs w:val="16"/>
          <w:lang w:val="es-ES"/>
        </w:rPr>
        <w:t>)</w:t>
      </w:r>
    </w:p>
    <w:p w14:paraId="3CF18D2D" w14:textId="77777777" w:rsidR="000078A8" w:rsidRDefault="000078A8" w:rsidP="000078A8">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9C1B996" w14:textId="77777777" w:rsidR="000078A8" w:rsidRDefault="000078A8" w:rsidP="000078A8">
      <w:pPr>
        <w:jc w:val="center"/>
        <w:rPr>
          <w:rFonts w:ascii="GHEA Grapalat" w:hAnsi="GHEA Grapalat" w:cs="Sylfaen"/>
          <w:sz w:val="16"/>
          <w:szCs w:val="16"/>
          <w:lang w:val="es-ES"/>
        </w:rPr>
      </w:pPr>
    </w:p>
    <w:p w14:paraId="37F978D9" w14:textId="77777777" w:rsidR="000078A8" w:rsidRDefault="000078A8" w:rsidP="000078A8">
      <w:pPr>
        <w:jc w:val="right"/>
        <w:rPr>
          <w:rFonts w:ascii="GHEA Grapalat" w:hAnsi="GHEA Grapalat"/>
          <w:sz w:val="20"/>
          <w:lang w:val="hy-AM"/>
        </w:rPr>
      </w:pPr>
      <w:r>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20  </w:t>
      </w:r>
      <w:r>
        <w:rPr>
          <w:rFonts w:ascii="GHEA Grapalat" w:hAnsi="GHEA Grapalat" w:cs="Sylfaen"/>
          <w:sz w:val="20"/>
          <w:szCs w:val="20"/>
        </w:rPr>
        <w:t>г.</w:t>
      </w:r>
      <w:proofErr w:type="gramEnd"/>
      <w:r>
        <w:rPr>
          <w:rFonts w:ascii="GHEA Grapalat" w:hAnsi="GHEA Grapalat"/>
          <w:sz w:val="20"/>
          <w:lang w:val="hy-AM"/>
        </w:rPr>
        <w:tab/>
        <w:t xml:space="preserve"> </w:t>
      </w:r>
    </w:p>
    <w:p w14:paraId="789DF000" w14:textId="77777777" w:rsidR="000078A8" w:rsidRDefault="000078A8" w:rsidP="000078A8">
      <w:pPr>
        <w:jc w:val="center"/>
        <w:rPr>
          <w:ins w:id="16" w:author="Inesa Kocharyan" w:date="2025-02-19T10:39:00Z"/>
          <w:rFonts w:ascii="GHEA Grapalat" w:hAnsi="GHEA Grapalat" w:cs="Sylfaen"/>
          <w:b/>
          <w:lang w:val="es-ES"/>
        </w:rPr>
      </w:pPr>
    </w:p>
    <w:p w14:paraId="5E0D21AA" w14:textId="77777777" w:rsidR="000078A8" w:rsidRDefault="000078A8" w:rsidP="000078A8">
      <w:pPr>
        <w:widowControl w:val="0"/>
        <w:spacing w:after="160"/>
        <w:ind w:left="-142" w:firstLine="142"/>
        <w:jc w:val="center"/>
        <w:rPr>
          <w:rFonts w:ascii="GHEA Grapalat" w:hAnsi="GHEA Grapalat" w:cs="Sylfaen"/>
          <w:b/>
        </w:rPr>
      </w:pPr>
    </w:p>
    <w:p w14:paraId="05459B06" w14:textId="38D165BA" w:rsidR="000078A8" w:rsidRDefault="000078A8">
      <w:pPr>
        <w:rPr>
          <w:rFonts w:ascii="GHEA Grapalat" w:hAnsi="GHEA Grapalat" w:cs="Sylfaen"/>
          <w:b/>
        </w:rPr>
      </w:pPr>
    </w:p>
    <w:p w14:paraId="7C036CA4"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317AB" w14:textId="77777777" w:rsidR="00D74569" w:rsidRDefault="00D74569">
      <w:r>
        <w:separator/>
      </w:r>
    </w:p>
  </w:endnote>
  <w:endnote w:type="continuationSeparator" w:id="0">
    <w:p w14:paraId="2CEE9B22" w14:textId="77777777" w:rsidR="00D74569" w:rsidRDefault="00D74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B35758D" w14:textId="77777777" w:rsidR="00D74569" w:rsidRPr="00C861E9" w:rsidRDefault="00D7456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3A025" w14:textId="77777777" w:rsidR="00D74569" w:rsidRDefault="00D74569">
      <w:r>
        <w:separator/>
      </w:r>
    </w:p>
  </w:footnote>
  <w:footnote w:type="continuationSeparator" w:id="0">
    <w:p w14:paraId="322A175C" w14:textId="77777777" w:rsidR="00D74569" w:rsidRDefault="00D74569">
      <w:r>
        <w:continuationSeparator/>
      </w:r>
    </w:p>
  </w:footnote>
  <w:footnote w:id="1">
    <w:p w14:paraId="29140464" w14:textId="77777777" w:rsidR="00D74569" w:rsidRPr="00ED3BA4" w:rsidRDefault="00D74569" w:rsidP="007A5F50">
      <w:pPr>
        <w:pStyle w:val="af2"/>
        <w:jc w:val="both"/>
        <w:rPr>
          <w:rFonts w:asciiTheme="minorHAnsi" w:hAnsiTheme="minorHAnsi"/>
          <w:i/>
          <w:lang w:val="hy-AM"/>
        </w:rPr>
      </w:pPr>
    </w:p>
  </w:footnote>
  <w:footnote w:id="2">
    <w:p w14:paraId="387E640B" w14:textId="6E9F2779" w:rsidR="00E36842" w:rsidRDefault="00E36842" w:rsidP="00E36842">
      <w:pPr>
        <w:pStyle w:val="af2"/>
        <w:jc w:val="both"/>
        <w:rPr>
          <w:rFonts w:ascii="GHEA Grapalat" w:hAnsi="GHEA Grapalat"/>
          <w:i/>
        </w:rPr>
      </w:pPr>
    </w:p>
  </w:footnote>
  <w:footnote w:id="3">
    <w:p w14:paraId="11FA1243" w14:textId="34076D27" w:rsidR="00E36842" w:rsidRDefault="00E36842" w:rsidP="00E36842">
      <w:pPr>
        <w:widowControl w:val="0"/>
        <w:tabs>
          <w:tab w:val="left" w:pos="142"/>
        </w:tabs>
        <w:ind w:left="142" w:hanging="142"/>
        <w:jc w:val="both"/>
        <w:rPr>
          <w:rFonts w:ascii="GHEA Grapalat" w:hAnsi="GHEA Grapalat"/>
          <w:i/>
          <w:sz w:val="20"/>
          <w:szCs w:val="20"/>
        </w:rPr>
      </w:pPr>
    </w:p>
  </w:footnote>
  <w:footnote w:id="4">
    <w:p w14:paraId="7C38F8F1" w14:textId="58D85A3A" w:rsidR="00E36842" w:rsidRPr="00B3519D" w:rsidRDefault="00E36842" w:rsidP="00B3519D">
      <w:pPr>
        <w:pStyle w:val="af2"/>
        <w:widowControl w:val="0"/>
        <w:jc w:val="both"/>
        <w:rPr>
          <w:del w:id="3" w:author="Inesa Kocharyan" w:date="2019-10-29T12:18:00Z"/>
          <w:rFonts w:ascii="GHEA Grapalat" w:hAnsi="GHEA Grapalat"/>
          <w:i/>
          <w:lang w:val="hy-AM"/>
        </w:rPr>
      </w:pPr>
    </w:p>
  </w:footnote>
  <w:footnote w:id="5">
    <w:p w14:paraId="63BADA89" w14:textId="77777777" w:rsidR="00E36842" w:rsidRDefault="00E36842" w:rsidP="00E36842">
      <w:pPr>
        <w:pStyle w:val="af2"/>
        <w:rPr>
          <w:rFonts w:asciiTheme="minorHAnsi" w:hAnsiTheme="minorHAnsi"/>
        </w:rPr>
      </w:pPr>
    </w:p>
  </w:footnote>
  <w:footnote w:id="6">
    <w:p w14:paraId="666A9B71" w14:textId="77777777" w:rsidR="00D74569" w:rsidRPr="00FE2AA4" w:rsidRDefault="00D74569">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22DA2BF9" w14:textId="77777777" w:rsidR="00D74569" w:rsidRPr="008842CE" w:rsidRDefault="00D7456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6D5B4D8" w14:textId="77777777" w:rsidR="00D74569" w:rsidRPr="000811C1" w:rsidRDefault="00D74569">
      <w:pPr>
        <w:pStyle w:val="af2"/>
        <w:rPr>
          <w:lang w:val="af-ZA"/>
        </w:rPr>
      </w:pPr>
    </w:p>
  </w:footnote>
  <w:footnote w:id="8">
    <w:p w14:paraId="6F877D96" w14:textId="77777777" w:rsidR="00D74569" w:rsidRPr="0092041F" w:rsidRDefault="00D74569" w:rsidP="00C67FAB">
      <w:pPr>
        <w:pStyle w:val="af2"/>
        <w:jc w:val="both"/>
        <w:rPr>
          <w:rFonts w:ascii="GHEA Grapalat" w:hAnsi="GHEA Grapalat"/>
          <w:i/>
        </w:rPr>
      </w:pPr>
    </w:p>
  </w:footnote>
  <w:footnote w:id="9">
    <w:p w14:paraId="3BE9C965" w14:textId="77777777" w:rsidR="00D74569" w:rsidRPr="004A4643" w:rsidRDefault="00D74569" w:rsidP="00C67FAB">
      <w:pPr>
        <w:pStyle w:val="af2"/>
        <w:jc w:val="both"/>
        <w:rPr>
          <w:rFonts w:ascii="GHEA Grapalat" w:hAnsi="GHEA Grapalat"/>
          <w:i/>
          <w:lang w:val="hy-AM"/>
        </w:rPr>
      </w:pPr>
    </w:p>
  </w:footnote>
  <w:footnote w:id="10">
    <w:p w14:paraId="12E002BB" w14:textId="77777777" w:rsidR="00D74569" w:rsidRPr="008E4439" w:rsidRDefault="00D7456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36D58E02" w14:textId="77777777" w:rsidR="00D74569" w:rsidRPr="000811C1" w:rsidRDefault="00D74569" w:rsidP="0027573B">
      <w:pPr>
        <w:pStyle w:val="af2"/>
        <w:rPr>
          <w:rFonts w:ascii="Sylfaen" w:hAnsi="Sylfaen"/>
          <w:sz w:val="18"/>
          <w:szCs w:val="18"/>
        </w:rPr>
      </w:pPr>
    </w:p>
  </w:footnote>
  <w:footnote w:id="11">
    <w:p w14:paraId="39B5C6E8" w14:textId="77777777" w:rsidR="00D74569" w:rsidRPr="00A31673" w:rsidRDefault="00D7456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D9C8681" w14:textId="77777777" w:rsidR="00D74569" w:rsidRPr="00DE7706" w:rsidRDefault="00D7456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48E0BCA2" w14:textId="77777777" w:rsidR="00D74569" w:rsidRPr="00B666FB" w:rsidRDefault="00D74569">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4">
    <w:p w14:paraId="70B16E69" w14:textId="77777777" w:rsidR="00D74569" w:rsidRDefault="00D74569" w:rsidP="00637230">
      <w:pPr>
        <w:jc w:val="both"/>
        <w:rPr>
          <w:rFonts w:asciiTheme="minorHAnsi" w:hAnsiTheme="minorHAnsi"/>
          <w:lang w:val="af-ZA"/>
        </w:rPr>
      </w:pPr>
    </w:p>
  </w:footnote>
  <w:footnote w:id="15">
    <w:p w14:paraId="61E5B0FF" w14:textId="77777777" w:rsidR="00D74569" w:rsidRPr="00A25D1B" w:rsidRDefault="00D74569"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14:paraId="43C41468" w14:textId="77777777" w:rsidR="00D74569" w:rsidRPr="00DC619D" w:rsidRDefault="00D74569"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544FB797" w14:textId="77777777" w:rsidR="00D74569" w:rsidRPr="00D3436F" w:rsidRDefault="00D7456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11430595" w14:textId="77777777" w:rsidR="00D74569" w:rsidRPr="00D3436F" w:rsidRDefault="00D74569">
      <w:pPr>
        <w:pStyle w:val="af2"/>
        <w:rPr>
          <w:lang w:val="es-ES"/>
        </w:rPr>
      </w:pPr>
    </w:p>
  </w:footnote>
  <w:footnote w:id="18">
    <w:p w14:paraId="5339E3EB" w14:textId="77777777" w:rsidR="00D74569" w:rsidRPr="008842CE" w:rsidRDefault="00D7456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EE99073" w14:textId="77777777" w:rsidR="00D74569" w:rsidRPr="008842CE" w:rsidRDefault="00D74569" w:rsidP="003D2FE2">
      <w:pPr>
        <w:pStyle w:val="af2"/>
        <w:jc w:val="both"/>
        <w:rPr>
          <w:rFonts w:ascii="GHEA Grapalat" w:hAnsi="GHEA Grapalat"/>
        </w:rPr>
      </w:pPr>
    </w:p>
  </w:footnote>
  <w:footnote w:id="19">
    <w:p w14:paraId="11578311" w14:textId="77777777" w:rsidR="00D74569" w:rsidRPr="008842CE" w:rsidRDefault="00D74569" w:rsidP="003D2FE2">
      <w:pPr>
        <w:pStyle w:val="af2"/>
        <w:jc w:val="both"/>
      </w:pPr>
    </w:p>
  </w:footnote>
  <w:footnote w:id="20">
    <w:p w14:paraId="654BDD3E" w14:textId="77777777" w:rsidR="00D74569" w:rsidRPr="008842CE" w:rsidRDefault="00D7456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A738AF6" w14:textId="77777777" w:rsidR="00D74569" w:rsidRPr="008842CE" w:rsidRDefault="00D74569" w:rsidP="000A214C">
      <w:pPr>
        <w:pStyle w:val="af2"/>
        <w:jc w:val="both"/>
        <w:rPr>
          <w:rFonts w:ascii="GHEA Grapalat" w:hAnsi="GHEA Grapalat"/>
        </w:rPr>
      </w:pPr>
    </w:p>
  </w:footnote>
  <w:footnote w:id="21">
    <w:p w14:paraId="2DA6C760" w14:textId="77777777" w:rsidR="00D74569" w:rsidRPr="008842CE" w:rsidRDefault="00D74569" w:rsidP="000A214C">
      <w:pPr>
        <w:pStyle w:val="af2"/>
        <w:jc w:val="both"/>
      </w:pPr>
    </w:p>
  </w:footnote>
  <w:footnote w:id="22">
    <w:p w14:paraId="723B76B4" w14:textId="77777777" w:rsidR="00D74569" w:rsidRPr="00217344" w:rsidRDefault="00D74569"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6E45C682" w14:textId="77777777" w:rsidR="00D74569" w:rsidRPr="008842CE" w:rsidRDefault="00D7456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05DD5175" w14:textId="77777777" w:rsidR="00D74569" w:rsidRDefault="00D74569" w:rsidP="00D3436F">
      <w:pPr>
        <w:pStyle w:val="af2"/>
        <w:widowControl w:val="0"/>
        <w:jc w:val="both"/>
        <w:rPr>
          <w:ins w:id="14"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68A9C18" w14:textId="77777777" w:rsidR="00D74569" w:rsidRPr="00F21C0D" w:rsidRDefault="00D74569" w:rsidP="00D3436F">
      <w:pPr>
        <w:pStyle w:val="af2"/>
        <w:widowControl w:val="0"/>
        <w:jc w:val="both"/>
        <w:rPr>
          <w:lang w:val="hy-AM"/>
        </w:rPr>
      </w:pPr>
    </w:p>
  </w:footnote>
  <w:footnote w:id="25">
    <w:p w14:paraId="5E930D19" w14:textId="77777777" w:rsidR="00D74569" w:rsidRDefault="00D74569"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A6A63C1" w14:textId="77777777" w:rsidR="00D74569" w:rsidRDefault="00D74569" w:rsidP="005E52ED">
      <w:pPr>
        <w:pStyle w:val="af2"/>
        <w:widowControl w:val="0"/>
        <w:jc w:val="both"/>
        <w:rPr>
          <w:rFonts w:ascii="GHEA Grapalat" w:hAnsi="GHEA Grapalat"/>
          <w:i/>
        </w:rPr>
      </w:pPr>
    </w:p>
    <w:p w14:paraId="6E81BDA0" w14:textId="77777777" w:rsidR="00D74569" w:rsidRDefault="00D74569" w:rsidP="005E52ED">
      <w:pPr>
        <w:pStyle w:val="af2"/>
        <w:widowControl w:val="0"/>
        <w:jc w:val="both"/>
        <w:rPr>
          <w:rFonts w:ascii="GHEA Grapalat" w:hAnsi="GHEA Grapalat"/>
          <w:i/>
        </w:rPr>
      </w:pPr>
    </w:p>
    <w:p w14:paraId="02548D27" w14:textId="77777777" w:rsidR="00D74569" w:rsidRPr="00EB336B" w:rsidRDefault="00D74569"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00B7C58C" w14:textId="77777777" w:rsidR="00D74569" w:rsidRPr="00D3436F" w:rsidRDefault="00D74569">
      <w:pPr>
        <w:pStyle w:val="af2"/>
        <w:rPr>
          <w:lang w:val="hy-AM"/>
        </w:rPr>
      </w:pPr>
    </w:p>
  </w:footnote>
  <w:footnote w:id="26">
    <w:p w14:paraId="25223E11" w14:textId="77777777" w:rsidR="00D74569" w:rsidRPr="008842CE" w:rsidRDefault="00D74569"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2DB3D11C" w14:textId="77777777" w:rsidR="00D74569" w:rsidRPr="00E85250" w:rsidRDefault="00D74569" w:rsidP="00D90640">
      <w:pPr>
        <w:widowControl w:val="0"/>
        <w:spacing w:after="160" w:line="360" w:lineRule="auto"/>
        <w:ind w:firstLine="709"/>
        <w:jc w:val="both"/>
        <w:rPr>
          <w:rFonts w:ascii="GHEA Grapalat" w:hAnsi="GHEA Grapalat"/>
          <w:lang w:val="hy-AM"/>
        </w:rPr>
      </w:pPr>
    </w:p>
    <w:p w14:paraId="6669FC0B" w14:textId="77777777" w:rsidR="00D74569" w:rsidRPr="00D3436F" w:rsidRDefault="00D74569">
      <w:pPr>
        <w:pStyle w:val="af2"/>
        <w:rPr>
          <w:lang w:val="hy-AM"/>
        </w:rPr>
      </w:pPr>
    </w:p>
  </w:footnote>
  <w:footnote w:id="27">
    <w:p w14:paraId="0AF72487" w14:textId="77777777" w:rsidR="00D74569" w:rsidRPr="00402BC3" w:rsidRDefault="00D7456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464107D7" w14:textId="77777777" w:rsidR="00D74569" w:rsidRPr="00552088" w:rsidRDefault="00D7456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7D690CE" w14:textId="77777777" w:rsidR="00D74569" w:rsidRPr="00D3436F" w:rsidRDefault="00D74569">
      <w:pPr>
        <w:pStyle w:val="af2"/>
        <w:rPr>
          <w:lang w:val="hy-AM"/>
        </w:rPr>
      </w:pPr>
    </w:p>
  </w:footnote>
  <w:footnote w:id="28">
    <w:p w14:paraId="0D7E168A" w14:textId="77777777" w:rsidR="00D74569" w:rsidRPr="008842CE" w:rsidRDefault="00D7456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39336E98" w14:textId="77777777" w:rsidR="00D74569" w:rsidRPr="00D3436F" w:rsidRDefault="00D74569">
      <w:pPr>
        <w:pStyle w:val="af2"/>
        <w:rPr>
          <w:lang w:val="hy-AM"/>
        </w:rPr>
      </w:pPr>
    </w:p>
  </w:footnote>
  <w:footnote w:id="29">
    <w:p w14:paraId="05269B7C" w14:textId="77777777" w:rsidR="00D74569" w:rsidRPr="00D3436F" w:rsidRDefault="00D7456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14:paraId="3527847E" w14:textId="77777777" w:rsidR="00D74569" w:rsidRPr="008842CE" w:rsidRDefault="00D7456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12A233" w14:textId="77777777" w:rsidR="00D74569" w:rsidRPr="00D3436F" w:rsidRDefault="00D74569">
      <w:pPr>
        <w:pStyle w:val="af2"/>
        <w:rPr>
          <w:lang w:val="hy-AM"/>
        </w:rPr>
      </w:pPr>
    </w:p>
  </w:footnote>
  <w:footnote w:id="31">
    <w:p w14:paraId="340E4DB7" w14:textId="77777777" w:rsidR="00D74569" w:rsidRPr="00E861BF" w:rsidRDefault="00D74569" w:rsidP="008842CE">
      <w:pPr>
        <w:pStyle w:val="af2"/>
        <w:widowControl w:val="0"/>
        <w:jc w:val="both"/>
        <w:rPr>
          <w:rFonts w:ascii="GHEA Grapalat" w:hAnsi="GHEA Grapalat"/>
          <w:i/>
        </w:rPr>
      </w:pPr>
      <w:r w:rsidRPr="008842CE">
        <w:rPr>
          <w:rFonts w:ascii="GHEA Grapalat" w:hAnsi="GHEA Grapalat"/>
          <w:i/>
        </w:rPr>
        <w:t>.</w:t>
      </w:r>
    </w:p>
  </w:footnote>
  <w:footnote w:id="32">
    <w:p w14:paraId="23C83D60" w14:textId="77777777" w:rsidR="00D74569" w:rsidRPr="00E861BF" w:rsidRDefault="00D74569" w:rsidP="00DD2F5B">
      <w:pPr>
        <w:pStyle w:val="af2"/>
        <w:widowControl w:val="0"/>
        <w:jc w:val="both"/>
        <w:rPr>
          <w:rFonts w:ascii="GHEA Grapalat" w:hAnsi="GHEA Grapalat"/>
          <w:i/>
        </w:rPr>
      </w:pPr>
    </w:p>
    <w:p w14:paraId="53E741D3" w14:textId="77777777" w:rsidR="00D74569" w:rsidRPr="00E861BF" w:rsidRDefault="00D74569" w:rsidP="00B64ECA">
      <w:pPr>
        <w:pStyle w:val="af2"/>
        <w:widowControl w:val="0"/>
        <w:jc w:val="both"/>
        <w:rPr>
          <w:rFonts w:ascii="GHEA Grapalat" w:hAnsi="GHEA Grapalat"/>
          <w:i/>
        </w:rPr>
      </w:pPr>
      <w:r w:rsidRPr="00E861BF">
        <w:rPr>
          <w:rFonts w:ascii="GHEA Grapalat" w:hAnsi="GHEA Grapalat"/>
          <w:i/>
        </w:rPr>
        <w:t>.</w:t>
      </w:r>
    </w:p>
  </w:footnote>
  <w:footnote w:id="33">
    <w:p w14:paraId="69D50D19" w14:textId="77777777" w:rsidR="00D74569" w:rsidRPr="00E861BF" w:rsidRDefault="00D74569" w:rsidP="008842CE">
      <w:pPr>
        <w:pStyle w:val="af2"/>
        <w:widowControl w:val="0"/>
        <w:jc w:val="both"/>
        <w:rPr>
          <w:rFonts w:ascii="GHEA Grapalat" w:hAnsi="GHEA Grapalat"/>
          <w:i/>
        </w:rPr>
      </w:pPr>
    </w:p>
  </w:footnote>
  <w:footnote w:id="34">
    <w:p w14:paraId="2D6462EE" w14:textId="77777777" w:rsidR="00D74569" w:rsidRPr="00332512" w:rsidRDefault="00D74569" w:rsidP="008842CE">
      <w:pPr>
        <w:pStyle w:val="af2"/>
        <w:widowControl w:val="0"/>
        <w:jc w:val="both"/>
        <w:rPr>
          <w:rFonts w:asciiTheme="minorHAnsi" w:hAnsiTheme="minorHAnsi"/>
        </w:rPr>
      </w:pPr>
    </w:p>
  </w:footnote>
  <w:footnote w:id="35">
    <w:p w14:paraId="7F341F0C" w14:textId="77777777" w:rsidR="00D74569" w:rsidRPr="008842CE" w:rsidRDefault="00D74569"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KA">
    <w15:presenceInfo w15:providerId="None" w15:userId="V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078A8"/>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6E83"/>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13D9"/>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184"/>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DC2"/>
    <w:rsid w:val="00095EB1"/>
    <w:rsid w:val="000964F1"/>
    <w:rsid w:val="00096865"/>
    <w:rsid w:val="00096B2C"/>
    <w:rsid w:val="0009758F"/>
    <w:rsid w:val="00097DE8"/>
    <w:rsid w:val="000A0D6B"/>
    <w:rsid w:val="000A15F9"/>
    <w:rsid w:val="000A1DB5"/>
    <w:rsid w:val="000A214C"/>
    <w:rsid w:val="000A2D07"/>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94A"/>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06DC"/>
    <w:rsid w:val="001222D3"/>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91"/>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CB4"/>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C98"/>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7D1"/>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C65"/>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5E0B"/>
    <w:rsid w:val="0023679B"/>
    <w:rsid w:val="00236B75"/>
    <w:rsid w:val="002370BC"/>
    <w:rsid w:val="002376B5"/>
    <w:rsid w:val="0024027D"/>
    <w:rsid w:val="00240289"/>
    <w:rsid w:val="00240609"/>
    <w:rsid w:val="002406D8"/>
    <w:rsid w:val="0024186B"/>
    <w:rsid w:val="00241C72"/>
    <w:rsid w:val="00241F05"/>
    <w:rsid w:val="0024205E"/>
    <w:rsid w:val="00244B38"/>
    <w:rsid w:val="00247E67"/>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4EEF"/>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04A8"/>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05B5"/>
    <w:rsid w:val="003006EA"/>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1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D7E"/>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33F3"/>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34F"/>
    <w:rsid w:val="00382A99"/>
    <w:rsid w:val="00382B60"/>
    <w:rsid w:val="0038317B"/>
    <w:rsid w:val="00383467"/>
    <w:rsid w:val="003839FF"/>
    <w:rsid w:val="0038400D"/>
    <w:rsid w:val="0038438D"/>
    <w:rsid w:val="0038517B"/>
    <w:rsid w:val="00385C27"/>
    <w:rsid w:val="00386738"/>
    <w:rsid w:val="00386E4B"/>
    <w:rsid w:val="003870B7"/>
    <w:rsid w:val="003870FE"/>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2C9C"/>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2E7B"/>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0EC"/>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7E0"/>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5E"/>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7C7"/>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1A30"/>
    <w:rsid w:val="005020A2"/>
    <w:rsid w:val="00502397"/>
    <w:rsid w:val="005024D2"/>
    <w:rsid w:val="00503288"/>
    <w:rsid w:val="00503B90"/>
    <w:rsid w:val="00503BFB"/>
    <w:rsid w:val="00504133"/>
    <w:rsid w:val="0050550F"/>
    <w:rsid w:val="005066AC"/>
    <w:rsid w:val="00506832"/>
    <w:rsid w:val="0050782A"/>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28D"/>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067"/>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359"/>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1FD1"/>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18"/>
    <w:rsid w:val="006912BB"/>
    <w:rsid w:val="00692C09"/>
    <w:rsid w:val="00692FA3"/>
    <w:rsid w:val="00693101"/>
    <w:rsid w:val="00693C4E"/>
    <w:rsid w:val="00694DC9"/>
    <w:rsid w:val="0069507E"/>
    <w:rsid w:val="006953B6"/>
    <w:rsid w:val="00695E8D"/>
    <w:rsid w:val="006968E8"/>
    <w:rsid w:val="00696900"/>
    <w:rsid w:val="00697C38"/>
    <w:rsid w:val="006A0D8B"/>
    <w:rsid w:val="006A134C"/>
    <w:rsid w:val="006A13FB"/>
    <w:rsid w:val="006A14B3"/>
    <w:rsid w:val="006A1922"/>
    <w:rsid w:val="006A1F61"/>
    <w:rsid w:val="006A202F"/>
    <w:rsid w:val="006A26BE"/>
    <w:rsid w:val="006A32D3"/>
    <w:rsid w:val="006A338D"/>
    <w:rsid w:val="006A3C8A"/>
    <w:rsid w:val="006A475C"/>
    <w:rsid w:val="006A4AFC"/>
    <w:rsid w:val="006A4E85"/>
    <w:rsid w:val="006A5026"/>
    <w:rsid w:val="006A649A"/>
    <w:rsid w:val="006A6C3E"/>
    <w:rsid w:val="006A6D19"/>
    <w:rsid w:val="006A718F"/>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08B"/>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4B1"/>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40A1"/>
    <w:rsid w:val="007B6811"/>
    <w:rsid w:val="007B6D84"/>
    <w:rsid w:val="007C0479"/>
    <w:rsid w:val="007C081F"/>
    <w:rsid w:val="007C0837"/>
    <w:rsid w:val="007C0938"/>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1744"/>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6D1B"/>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5C1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18F7"/>
    <w:rsid w:val="008B4DB1"/>
    <w:rsid w:val="008B4FDA"/>
    <w:rsid w:val="008B6446"/>
    <w:rsid w:val="008B65A3"/>
    <w:rsid w:val="008B70EB"/>
    <w:rsid w:val="008B73CD"/>
    <w:rsid w:val="008B7465"/>
    <w:rsid w:val="008B7BE2"/>
    <w:rsid w:val="008C0D41"/>
    <w:rsid w:val="008C16C2"/>
    <w:rsid w:val="008C17DA"/>
    <w:rsid w:val="008C208B"/>
    <w:rsid w:val="008C2C90"/>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1FB"/>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2BE"/>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1F15"/>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29E3"/>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6CE1"/>
    <w:rsid w:val="009A73D5"/>
    <w:rsid w:val="009A73EA"/>
    <w:rsid w:val="009A796C"/>
    <w:rsid w:val="009A7D10"/>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C7E37"/>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9F7E7A"/>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07FDC"/>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54"/>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0C2"/>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24B"/>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6B4"/>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58E"/>
    <w:rsid w:val="00B31881"/>
    <w:rsid w:val="00B31A63"/>
    <w:rsid w:val="00B32124"/>
    <w:rsid w:val="00B325AF"/>
    <w:rsid w:val="00B32C46"/>
    <w:rsid w:val="00B333DF"/>
    <w:rsid w:val="00B3519D"/>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6F01"/>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016A"/>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4227"/>
    <w:rsid w:val="00C055E0"/>
    <w:rsid w:val="00C061D3"/>
    <w:rsid w:val="00C061DC"/>
    <w:rsid w:val="00C062D8"/>
    <w:rsid w:val="00C06409"/>
    <w:rsid w:val="00C0735A"/>
    <w:rsid w:val="00C07F24"/>
    <w:rsid w:val="00C122A6"/>
    <w:rsid w:val="00C132F1"/>
    <w:rsid w:val="00C13447"/>
    <w:rsid w:val="00C13B79"/>
    <w:rsid w:val="00C143D2"/>
    <w:rsid w:val="00C14561"/>
    <w:rsid w:val="00C14D56"/>
    <w:rsid w:val="00C14F1A"/>
    <w:rsid w:val="00C156C3"/>
    <w:rsid w:val="00C15BC3"/>
    <w:rsid w:val="00C16602"/>
    <w:rsid w:val="00C16F3F"/>
    <w:rsid w:val="00C17414"/>
    <w:rsid w:val="00C20122"/>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522"/>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392"/>
    <w:rsid w:val="00C71646"/>
    <w:rsid w:val="00C71E26"/>
    <w:rsid w:val="00C72606"/>
    <w:rsid w:val="00C7261B"/>
    <w:rsid w:val="00C72D0E"/>
    <w:rsid w:val="00C72E21"/>
    <w:rsid w:val="00C736F0"/>
    <w:rsid w:val="00C73E62"/>
    <w:rsid w:val="00C752FC"/>
    <w:rsid w:val="00C7561C"/>
    <w:rsid w:val="00C767C7"/>
    <w:rsid w:val="00C80445"/>
    <w:rsid w:val="00C8055A"/>
    <w:rsid w:val="00C806B2"/>
    <w:rsid w:val="00C807D9"/>
    <w:rsid w:val="00C80B25"/>
    <w:rsid w:val="00C81187"/>
    <w:rsid w:val="00C813A9"/>
    <w:rsid w:val="00C816CA"/>
    <w:rsid w:val="00C81FE2"/>
    <w:rsid w:val="00C82B6D"/>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3754C"/>
    <w:rsid w:val="00D411B6"/>
    <w:rsid w:val="00D4164A"/>
    <w:rsid w:val="00D41AE8"/>
    <w:rsid w:val="00D41F7D"/>
    <w:rsid w:val="00D42D33"/>
    <w:rsid w:val="00D42E80"/>
    <w:rsid w:val="00D433D6"/>
    <w:rsid w:val="00D43420"/>
    <w:rsid w:val="00D43C96"/>
    <w:rsid w:val="00D4557B"/>
    <w:rsid w:val="00D463EA"/>
    <w:rsid w:val="00D46D5B"/>
    <w:rsid w:val="00D46F49"/>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04F"/>
    <w:rsid w:val="00D70281"/>
    <w:rsid w:val="00D710BC"/>
    <w:rsid w:val="00D71259"/>
    <w:rsid w:val="00D72741"/>
    <w:rsid w:val="00D7354F"/>
    <w:rsid w:val="00D7435F"/>
    <w:rsid w:val="00D74569"/>
    <w:rsid w:val="00D746A9"/>
    <w:rsid w:val="00D74CCE"/>
    <w:rsid w:val="00D7504A"/>
    <w:rsid w:val="00D758CA"/>
    <w:rsid w:val="00D75F27"/>
    <w:rsid w:val="00D76027"/>
    <w:rsid w:val="00D76453"/>
    <w:rsid w:val="00D76BBA"/>
    <w:rsid w:val="00D770E9"/>
    <w:rsid w:val="00D77AD7"/>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9C1"/>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5B"/>
    <w:rsid w:val="00DD2F66"/>
    <w:rsid w:val="00DD322C"/>
    <w:rsid w:val="00DD3E3D"/>
    <w:rsid w:val="00DD41E4"/>
    <w:rsid w:val="00DD4F48"/>
    <w:rsid w:val="00DD51F0"/>
    <w:rsid w:val="00DD56AA"/>
    <w:rsid w:val="00DD5CF9"/>
    <w:rsid w:val="00DD66E7"/>
    <w:rsid w:val="00DD6FDA"/>
    <w:rsid w:val="00DE0618"/>
    <w:rsid w:val="00DE1323"/>
    <w:rsid w:val="00DE134D"/>
    <w:rsid w:val="00DE1D13"/>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2B"/>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07688"/>
    <w:rsid w:val="00E10031"/>
    <w:rsid w:val="00E10BB7"/>
    <w:rsid w:val="00E1385B"/>
    <w:rsid w:val="00E141C7"/>
    <w:rsid w:val="00E14672"/>
    <w:rsid w:val="00E161F1"/>
    <w:rsid w:val="00E17450"/>
    <w:rsid w:val="00E17B7F"/>
    <w:rsid w:val="00E20011"/>
    <w:rsid w:val="00E207EB"/>
    <w:rsid w:val="00E20B3E"/>
    <w:rsid w:val="00E20E95"/>
    <w:rsid w:val="00E20EA4"/>
    <w:rsid w:val="00E21547"/>
    <w:rsid w:val="00E2217F"/>
    <w:rsid w:val="00E222A7"/>
    <w:rsid w:val="00E2296A"/>
    <w:rsid w:val="00E22E51"/>
    <w:rsid w:val="00E23155"/>
    <w:rsid w:val="00E23A9A"/>
    <w:rsid w:val="00E23F7F"/>
    <w:rsid w:val="00E23F8C"/>
    <w:rsid w:val="00E2406F"/>
    <w:rsid w:val="00E240A0"/>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4EC"/>
    <w:rsid w:val="00E36717"/>
    <w:rsid w:val="00E36842"/>
    <w:rsid w:val="00E36A86"/>
    <w:rsid w:val="00E40168"/>
    <w:rsid w:val="00E401EA"/>
    <w:rsid w:val="00E40CDB"/>
    <w:rsid w:val="00E40DE2"/>
    <w:rsid w:val="00E41156"/>
    <w:rsid w:val="00E41620"/>
    <w:rsid w:val="00E4239E"/>
    <w:rsid w:val="00E426B9"/>
    <w:rsid w:val="00E42FEB"/>
    <w:rsid w:val="00E430BF"/>
    <w:rsid w:val="00E4354F"/>
    <w:rsid w:val="00E43CEB"/>
    <w:rsid w:val="00E44A71"/>
    <w:rsid w:val="00E44BDE"/>
    <w:rsid w:val="00E44D86"/>
    <w:rsid w:val="00E45007"/>
    <w:rsid w:val="00E45ACA"/>
    <w:rsid w:val="00E45C7F"/>
    <w:rsid w:val="00E4611C"/>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151"/>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C2C"/>
    <w:rsid w:val="00EA3E33"/>
    <w:rsid w:val="00EA3FD0"/>
    <w:rsid w:val="00EA40DF"/>
    <w:rsid w:val="00EA4330"/>
    <w:rsid w:val="00EA5168"/>
    <w:rsid w:val="00EA58C8"/>
    <w:rsid w:val="00EA625E"/>
    <w:rsid w:val="00EA6AE0"/>
    <w:rsid w:val="00EA7170"/>
    <w:rsid w:val="00EA7394"/>
    <w:rsid w:val="00EA7474"/>
    <w:rsid w:val="00EA7CA6"/>
    <w:rsid w:val="00EA7FA5"/>
    <w:rsid w:val="00EB06DA"/>
    <w:rsid w:val="00EB0A68"/>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190B"/>
    <w:rsid w:val="00ED2352"/>
    <w:rsid w:val="00ED2462"/>
    <w:rsid w:val="00ED2AFF"/>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9C9"/>
    <w:rsid w:val="00EE5A09"/>
    <w:rsid w:val="00EE62ED"/>
    <w:rsid w:val="00EE7019"/>
    <w:rsid w:val="00EE73A8"/>
    <w:rsid w:val="00EE76ED"/>
    <w:rsid w:val="00EE7758"/>
    <w:rsid w:val="00EE78C9"/>
    <w:rsid w:val="00EE7A99"/>
    <w:rsid w:val="00EF11FF"/>
    <w:rsid w:val="00EF1CD5"/>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1F7F"/>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476"/>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1E6"/>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0C3"/>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671"/>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1B08"/>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3BA2"/>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501D22"/>
  <w15:docId w15:val="{8EF96B61-A969-476C-8FAF-017B5033D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0026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4631005">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7860680">
      <w:bodyDiv w:val="1"/>
      <w:marLeft w:val="0"/>
      <w:marRight w:val="0"/>
      <w:marTop w:val="0"/>
      <w:marBottom w:val="0"/>
      <w:divBdr>
        <w:top w:val="none" w:sz="0" w:space="0" w:color="auto"/>
        <w:left w:val="none" w:sz="0" w:space="0" w:color="auto"/>
        <w:bottom w:val="none" w:sz="0" w:space="0" w:color="auto"/>
        <w:right w:val="none" w:sz="0" w:space="0" w:color="auto"/>
      </w:divBdr>
    </w:div>
    <w:div w:id="7964841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8019587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6258602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42594358">
      <w:bodyDiv w:val="1"/>
      <w:marLeft w:val="0"/>
      <w:marRight w:val="0"/>
      <w:marTop w:val="0"/>
      <w:marBottom w:val="0"/>
      <w:divBdr>
        <w:top w:val="none" w:sz="0" w:space="0" w:color="auto"/>
        <w:left w:val="none" w:sz="0" w:space="0" w:color="auto"/>
        <w:bottom w:val="none" w:sz="0" w:space="0" w:color="auto"/>
        <w:right w:val="none" w:sz="0" w:space="0" w:color="auto"/>
      </w:divBdr>
    </w:div>
    <w:div w:id="156028486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5475400">
      <w:bodyDiv w:val="1"/>
      <w:marLeft w:val="0"/>
      <w:marRight w:val="0"/>
      <w:marTop w:val="0"/>
      <w:marBottom w:val="0"/>
      <w:divBdr>
        <w:top w:val="none" w:sz="0" w:space="0" w:color="auto"/>
        <w:left w:val="none" w:sz="0" w:space="0" w:color="auto"/>
        <w:bottom w:val="none" w:sz="0" w:space="0" w:color="auto"/>
        <w:right w:val="none" w:sz="0" w:space="0" w:color="auto"/>
      </w:divBdr>
    </w:div>
    <w:div w:id="199252162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57469145">
      <w:bodyDiv w:val="1"/>
      <w:marLeft w:val="0"/>
      <w:marRight w:val="0"/>
      <w:marTop w:val="0"/>
      <w:marBottom w:val="0"/>
      <w:divBdr>
        <w:top w:val="none" w:sz="0" w:space="0" w:color="auto"/>
        <w:left w:val="none" w:sz="0" w:space="0" w:color="auto"/>
        <w:bottom w:val="none" w:sz="0" w:space="0" w:color="auto"/>
        <w:right w:val="none" w:sz="0" w:space="0" w:color="auto"/>
      </w:divBdr>
    </w:div>
    <w:div w:id="2059351864">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8D2DA-D6AA-4551-8733-3B2C62A05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2264</TotalTime>
  <Pages>95</Pages>
  <Words>21408</Words>
  <Characters>122030</Characters>
  <Application>Microsoft Office Word</Application>
  <DocSecurity>0</DocSecurity>
  <Lines>1016</Lines>
  <Paragraphs>286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143152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1363</cp:revision>
  <cp:lastPrinted>2018-02-16T07:12:00Z</cp:lastPrinted>
  <dcterms:created xsi:type="dcterms:W3CDTF">2019-10-28T07:04:00Z</dcterms:created>
  <dcterms:modified xsi:type="dcterms:W3CDTF">2025-12-11T09:59:00Z</dcterms:modified>
</cp:coreProperties>
</file>